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390C8" w14:textId="77777777" w:rsidR="009349B9" w:rsidRPr="00682F9C" w:rsidRDefault="009349B9" w:rsidP="009349B9">
      <w:pPr>
        <w:widowControl w:val="0"/>
        <w:spacing w:after="0" w:line="276" w:lineRule="auto"/>
        <w:jc w:val="right"/>
        <w:rPr>
          <w:rFonts w:eastAsia="Courier New" w:cstheme="minorHAnsi"/>
          <w:b/>
          <w:bCs/>
          <w:color w:val="000000"/>
          <w:kern w:val="0"/>
          <w:sz w:val="24"/>
          <w:szCs w:val="24"/>
          <w:u w:val="single"/>
          <w:lang w:val="ro-RO" w:eastAsia="ro-RO" w:bidi="ro-RO"/>
          <w14:ligatures w14:val="none"/>
        </w:rPr>
      </w:pPr>
      <w:r w:rsidRPr="00682F9C">
        <w:rPr>
          <w:rFonts w:eastAsia="Courier New" w:cstheme="minorHAnsi"/>
          <w:b/>
          <w:bCs/>
          <w:color w:val="000000"/>
          <w:kern w:val="0"/>
          <w:sz w:val="24"/>
          <w:szCs w:val="24"/>
          <w:u w:val="single"/>
          <w:lang w:val="ro-RO" w:eastAsia="ro-RO" w:bidi="ro-RO"/>
          <w14:ligatures w14:val="none"/>
        </w:rPr>
        <w:t>ANEXA Nr. 5</w:t>
      </w:r>
    </w:p>
    <w:p w14:paraId="397E7D58" w14:textId="789CFA61" w:rsidR="009349B9" w:rsidRPr="00682F9C" w:rsidRDefault="009349B9" w:rsidP="009349B9">
      <w:pPr>
        <w:widowControl w:val="0"/>
        <w:spacing w:after="0" w:line="276" w:lineRule="auto"/>
        <w:jc w:val="right"/>
        <w:rPr>
          <w:rFonts w:eastAsia="Courier New" w:cstheme="minorHAnsi"/>
          <w:color w:val="000000"/>
          <w:kern w:val="0"/>
          <w:sz w:val="24"/>
          <w:szCs w:val="24"/>
          <w:lang w:val="ro-RO" w:eastAsia="ro-RO" w:bidi="ro-RO"/>
          <w14:ligatures w14:val="none"/>
        </w:rPr>
      </w:pPr>
    </w:p>
    <w:p w14:paraId="7836195A" w14:textId="77777777" w:rsidR="009349B9" w:rsidRPr="00682F9C" w:rsidRDefault="009349B9" w:rsidP="002F2C34">
      <w:pPr>
        <w:keepNext/>
        <w:keepLines/>
        <w:widowControl w:val="0"/>
        <w:spacing w:after="225" w:line="276" w:lineRule="auto"/>
        <w:ind w:left="40"/>
        <w:jc w:val="center"/>
        <w:outlineLvl w:val="1"/>
        <w:rPr>
          <w:rFonts w:eastAsia="Times New Roman" w:cstheme="minorHAnsi"/>
          <w:b/>
          <w:bCs/>
          <w:i/>
          <w:iCs/>
          <w:color w:val="000000"/>
          <w:kern w:val="0"/>
          <w:sz w:val="24"/>
          <w:szCs w:val="24"/>
          <w:shd w:val="clear" w:color="auto" w:fill="FFFFFF"/>
          <w:lang w:val="ro-RO" w:bidi="en-US"/>
          <w14:ligatures w14:val="none"/>
        </w:rPr>
      </w:pPr>
      <w:bookmarkStart w:id="0" w:name="bookmark39"/>
      <w:r w:rsidRPr="00682F9C">
        <w:rPr>
          <w:rFonts w:eastAsia="Times New Roman" w:cstheme="minorHAnsi"/>
          <w:b/>
          <w:bCs/>
          <w:kern w:val="0"/>
          <w:sz w:val="24"/>
          <w:szCs w:val="24"/>
          <w:lang w:val="ro-RO" w:eastAsia="ro-RO" w:bidi="ro-RO"/>
          <w14:ligatures w14:val="none"/>
        </w:rPr>
        <w:t>Condiţiile de acordare a ajutorului de stat</w:t>
      </w:r>
      <w:r w:rsidRPr="00682F9C">
        <w:rPr>
          <w:rFonts w:eastAsia="Times New Roman" w:cstheme="minorHAnsi"/>
          <w:b/>
          <w:bCs/>
          <w:color w:val="000000"/>
          <w:kern w:val="0"/>
          <w:sz w:val="24"/>
          <w:szCs w:val="24"/>
          <w:shd w:val="clear" w:color="auto" w:fill="FFFFFF"/>
          <w:lang w:val="ro-RO" w:bidi="en-US"/>
          <w14:ligatures w14:val="none"/>
        </w:rPr>
        <w:t>/de minimis</w:t>
      </w:r>
      <w:bookmarkEnd w:id="0"/>
    </w:p>
    <w:p w14:paraId="4E778396" w14:textId="77777777" w:rsidR="009349B9" w:rsidRPr="00682F9C" w:rsidRDefault="009349B9" w:rsidP="002F2C34">
      <w:pPr>
        <w:autoSpaceDE w:val="0"/>
        <w:autoSpaceDN w:val="0"/>
        <w:adjustRightInd w:val="0"/>
        <w:spacing w:after="0" w:line="276" w:lineRule="auto"/>
        <w:jc w:val="center"/>
        <w:rPr>
          <w:rFonts w:eastAsia="Courier New" w:cstheme="minorHAnsi"/>
          <w:i/>
          <w:iCs/>
          <w:color w:val="000000"/>
          <w:kern w:val="0"/>
          <w:sz w:val="24"/>
          <w:szCs w:val="24"/>
          <w:lang w:val="ro-RO" w:eastAsia="ro-RO"/>
          <w14:ligatures w14:val="none"/>
        </w:rPr>
      </w:pPr>
    </w:p>
    <w:p w14:paraId="74AF478F" w14:textId="17D0118D" w:rsidR="00C01C0E" w:rsidRDefault="00C01C0E" w:rsidP="007E5034">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2521A3">
        <w:rPr>
          <w:rFonts w:eastAsia="Courier New" w:cstheme="minorHAnsi"/>
          <w:color w:val="000000"/>
          <w:kern w:val="0"/>
          <w:sz w:val="24"/>
          <w:szCs w:val="24"/>
          <w:lang w:val="ro-RO" w:eastAsia="ro-RO"/>
          <w14:ligatures w14:val="none"/>
        </w:rPr>
        <w:t xml:space="preserve">Prezentul apel de proiecte se supune regulilor privind ajutorul de stat regional și de minimis, în conformitate cu prevederile </w:t>
      </w:r>
      <w:r w:rsidRPr="002521A3">
        <w:rPr>
          <w:rFonts w:eastAsia="Courier New" w:cstheme="minorHAnsi"/>
          <w:b/>
          <w:bCs/>
          <w:color w:val="000000"/>
          <w:kern w:val="0"/>
          <w:sz w:val="24"/>
          <w:szCs w:val="24"/>
          <w:lang w:val="ro-RO" w:eastAsia="ro-RO"/>
          <w14:ligatures w14:val="none"/>
        </w:rPr>
        <w:t>„</w:t>
      </w:r>
      <w:r w:rsidRPr="002521A3">
        <w:rPr>
          <w:lang w:val="ro-RO"/>
        </w:rPr>
        <w:t xml:space="preserve"> </w:t>
      </w:r>
      <w:r w:rsidRPr="002521A3">
        <w:rPr>
          <w:rFonts w:eastAsia="Courier New" w:cstheme="minorHAnsi"/>
          <w:b/>
          <w:bCs/>
          <w:color w:val="000000"/>
          <w:kern w:val="0"/>
          <w:sz w:val="24"/>
          <w:szCs w:val="24"/>
          <w:lang w:val="ro-RO" w:eastAsia="ro-RO"/>
          <w14:ligatures w14:val="none"/>
        </w:rPr>
        <w:t>Schemei de ajutor de sprijin constând în acordarea unor ajutoare de stat regionale şi ajutoare de minimis în scopul dezvoltării microîntreprinderilor, întreprinderilor mici şi mijlocii în cadrul Programului Regional Sud Muntenia 2021-2027”</w:t>
      </w:r>
      <w:r w:rsidRPr="002521A3">
        <w:rPr>
          <w:rFonts w:eastAsia="Courier New" w:cstheme="minorHAnsi"/>
          <w:color w:val="000000"/>
          <w:kern w:val="0"/>
          <w:sz w:val="24"/>
          <w:szCs w:val="24"/>
          <w:lang w:val="ro-RO" w:eastAsia="ro-RO"/>
          <w14:ligatures w14:val="none"/>
        </w:rPr>
        <w:t xml:space="preserve">, aprobată prin </w:t>
      </w:r>
      <w:r w:rsidR="007E5034" w:rsidRPr="007E5034">
        <w:rPr>
          <w:rFonts w:eastAsia="Courier New" w:cstheme="minorHAnsi"/>
          <w:color w:val="000000"/>
          <w:kern w:val="0"/>
          <w:sz w:val="24"/>
          <w:szCs w:val="24"/>
          <w:lang w:val="ro-RO" w:eastAsia="ro-RO"/>
          <w14:ligatures w14:val="none"/>
        </w:rPr>
        <w:t>D</w:t>
      </w:r>
      <w:r w:rsidR="007E5034">
        <w:rPr>
          <w:rFonts w:eastAsia="Courier New" w:cstheme="minorHAnsi"/>
          <w:color w:val="000000"/>
          <w:kern w:val="0"/>
          <w:sz w:val="24"/>
          <w:szCs w:val="24"/>
          <w:lang w:val="ro-RO" w:eastAsia="ro-RO"/>
          <w14:ligatures w14:val="none"/>
        </w:rPr>
        <w:t>ispoziţia</w:t>
      </w:r>
      <w:r w:rsidR="007E5034" w:rsidRPr="007E5034">
        <w:rPr>
          <w:rFonts w:eastAsia="Courier New" w:cstheme="minorHAnsi"/>
          <w:color w:val="000000"/>
          <w:kern w:val="0"/>
          <w:sz w:val="24"/>
          <w:szCs w:val="24"/>
          <w:lang w:val="ro-RO" w:eastAsia="ro-RO"/>
          <w14:ligatures w14:val="none"/>
        </w:rPr>
        <w:t xml:space="preserve"> nr. 28/29.02.2024</w:t>
      </w:r>
      <w:r w:rsidR="007E5034">
        <w:rPr>
          <w:rFonts w:eastAsia="Courier New" w:cstheme="minorHAnsi"/>
          <w:color w:val="000000"/>
          <w:kern w:val="0"/>
          <w:sz w:val="24"/>
          <w:szCs w:val="24"/>
          <w:lang w:val="ro-RO" w:eastAsia="ro-RO"/>
          <w14:ligatures w14:val="none"/>
        </w:rPr>
        <w:t xml:space="preserve"> </w:t>
      </w:r>
      <w:r w:rsidR="007E5034" w:rsidRPr="007E5034">
        <w:rPr>
          <w:rFonts w:eastAsia="Courier New" w:cstheme="minorHAnsi"/>
          <w:color w:val="000000"/>
          <w:kern w:val="0"/>
          <w:sz w:val="24"/>
          <w:szCs w:val="24"/>
          <w:lang w:val="ro-RO" w:eastAsia="ro-RO"/>
          <w14:ligatures w14:val="none"/>
        </w:rPr>
        <w:t>privind aprobarea schemei de ajutor de sprijin constând în acordarea unor ajutoare de stat regionale şi ajutoare de minimis în scopul dezvoltării microîntreprinderilor, întreprinderilor mici şi mijlocii în cadrul Programului Regional Sud Muntenia 2021-2027</w:t>
      </w:r>
      <w:r w:rsidRPr="002521A3">
        <w:rPr>
          <w:rFonts w:eastAsia="Courier New" w:cstheme="minorHAnsi"/>
          <w:color w:val="000000"/>
          <w:kern w:val="0"/>
          <w:sz w:val="24"/>
          <w:szCs w:val="24"/>
          <w:lang w:val="ro-RO" w:eastAsia="ro-RO"/>
          <w14:ligatures w14:val="none"/>
        </w:rPr>
        <w:t>.</w:t>
      </w:r>
    </w:p>
    <w:p w14:paraId="3F66DF45" w14:textId="77777777" w:rsidR="00C01C0E" w:rsidRDefault="00C01C0E" w:rsidP="00C01C0E">
      <w:pPr>
        <w:spacing w:line="360" w:lineRule="auto"/>
        <w:jc w:val="both"/>
        <w:rPr>
          <w:rFonts w:ascii="Trebuchet MS" w:hAnsi="Trebuchet MS"/>
          <w:b/>
          <w:bCs/>
          <w:iCs/>
          <w:color w:val="000000" w:themeColor="text1"/>
          <w:u w:val="single"/>
        </w:rPr>
      </w:pPr>
    </w:p>
    <w:p w14:paraId="6BA3A237" w14:textId="5FCC65B6" w:rsidR="00C01C0E" w:rsidRDefault="00C01C0E" w:rsidP="00C01C0E">
      <w:pPr>
        <w:spacing w:line="360" w:lineRule="auto"/>
        <w:jc w:val="both"/>
        <w:rPr>
          <w:rFonts w:ascii="Trebuchet MS" w:hAnsi="Trebuchet MS"/>
          <w:b/>
          <w:bCs/>
          <w:iCs/>
          <w:color w:val="000000" w:themeColor="text1"/>
          <w:u w:val="single"/>
        </w:rPr>
      </w:pPr>
      <w:proofErr w:type="spellStart"/>
      <w:r>
        <w:rPr>
          <w:rFonts w:ascii="Trebuchet MS" w:hAnsi="Trebuchet MS"/>
          <w:b/>
          <w:bCs/>
          <w:iCs/>
          <w:color w:val="000000" w:themeColor="text1"/>
          <w:u w:val="single"/>
        </w:rPr>
        <w:t>Obiectiv</w:t>
      </w:r>
      <w:proofErr w:type="spellEnd"/>
    </w:p>
    <w:p w14:paraId="7F9314CF" w14:textId="79F5E212"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Obiectivul principal al acestui apel îl reprezintă sprijinirea dezvoltării microîntreprinderilor și a întreprinderilor mici şi mijlocii care își desfășoară activitatea în regiunea de dezvoltare Sud Muntenia, prin acordarea de finanțări nerambursabile pentru realizarea de investiții în domeniile de activitate eligibile (clase CAEN) enumerate în Anexa Lista domeniilor de activitate pentru care se acordă ajutoare de stat și de minimis, care face parte integrantă Ghidul solicitantului.</w:t>
      </w:r>
    </w:p>
    <w:p w14:paraId="48923AB7" w14:textId="77777777" w:rsidR="00C01C0E" w:rsidRDefault="00C01C0E" w:rsidP="00C01C0E">
      <w:pPr>
        <w:spacing w:line="360" w:lineRule="auto"/>
        <w:jc w:val="both"/>
        <w:rPr>
          <w:rFonts w:ascii="Trebuchet MS" w:hAnsi="Trebuchet MS"/>
          <w:b/>
          <w:bCs/>
          <w:iCs/>
          <w:color w:val="000000" w:themeColor="text1"/>
        </w:rPr>
      </w:pPr>
    </w:p>
    <w:p w14:paraId="2CE35F84"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Prezentului apel i se aplică următoarele reguli cu privire la ajutoarele de stat: </w:t>
      </w:r>
    </w:p>
    <w:p w14:paraId="29D4070C"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33D218AB" w14:textId="77777777" w:rsid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b) ajutor de minimis, cu respectarea prevederilor Regulamentului (UE) nr. 2831/2023 privind aplicarea articolelor 107 şi 108 din Tratatul privind funcționarea Uniunii Europene ajutoarelor de minimis, cu modificările şi completările ulterioare, denumit în continuare ajutor de minimis;</w:t>
      </w:r>
    </w:p>
    <w:p w14:paraId="7F261180" w14:textId="77777777" w:rsidR="001E6D2D" w:rsidRDefault="001E6D2D"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6382A081" w14:textId="77777777" w:rsidR="001E6D2D" w:rsidRDefault="001E6D2D" w:rsidP="001E6D2D">
      <w:pPr>
        <w:autoSpaceDE w:val="0"/>
        <w:autoSpaceDN w:val="0"/>
        <w:spacing w:after="120" w:line="240" w:lineRule="auto"/>
        <w:jc w:val="both"/>
        <w:rPr>
          <w:rFonts w:ascii="Calibri" w:hAnsi="Calibri" w:cs="Calibri"/>
          <w:sz w:val="24"/>
          <w:szCs w:val="24"/>
          <w:lang w:val="ro-RO"/>
        </w:rPr>
      </w:pPr>
      <w:r w:rsidRPr="001E6D2D">
        <w:rPr>
          <w:rFonts w:ascii="Calibri" w:hAnsi="Calibri" w:cs="Calibri"/>
          <w:sz w:val="24"/>
          <w:szCs w:val="24"/>
          <w:lang w:val="ro-RO"/>
        </w:rPr>
        <w:t>Valoarea finanțării nerambursabile totale solicitate (ajutor de minimis cumulat cu ajutor de stat regional) pentru un proiect este de minimum 300.000 euro şi maximum 3.000.000 euro, echivalent în lei la cursul de schimb valutar InforEuro valabil la data lansării apelului de proiecte, cu respectarea condițiilor cu privire la valoarea maximă a intensității ajutorului și a regulilor de cumul.</w:t>
      </w:r>
    </w:p>
    <w:p w14:paraId="39ED94F3" w14:textId="77777777" w:rsidR="001E6D2D" w:rsidRDefault="001E6D2D" w:rsidP="001E6D2D">
      <w:pPr>
        <w:autoSpaceDE w:val="0"/>
        <w:autoSpaceDN w:val="0"/>
        <w:spacing w:after="120" w:line="240" w:lineRule="auto"/>
        <w:jc w:val="both"/>
        <w:rPr>
          <w:rFonts w:ascii="Calibri" w:hAnsi="Calibri" w:cs="Calibri"/>
          <w:sz w:val="24"/>
          <w:szCs w:val="24"/>
          <w:lang w:val="ro-RO"/>
        </w:rPr>
      </w:pPr>
    </w:p>
    <w:p w14:paraId="19BF79DE" w14:textId="77777777" w:rsidR="001E6D2D" w:rsidRDefault="001E6D2D" w:rsidP="001E6D2D">
      <w:pPr>
        <w:autoSpaceDE w:val="0"/>
        <w:autoSpaceDN w:val="0"/>
        <w:spacing w:after="120" w:line="240" w:lineRule="auto"/>
        <w:jc w:val="both"/>
        <w:rPr>
          <w:rFonts w:ascii="Calibri" w:hAnsi="Calibri" w:cs="Calibri"/>
          <w:sz w:val="24"/>
          <w:szCs w:val="24"/>
          <w:lang w:val="ro-RO"/>
        </w:rPr>
      </w:pPr>
    </w:p>
    <w:p w14:paraId="289BB229" w14:textId="77777777" w:rsidR="001E6D2D" w:rsidRPr="001E6D2D" w:rsidRDefault="001E6D2D" w:rsidP="001E6D2D">
      <w:pPr>
        <w:autoSpaceDE w:val="0"/>
        <w:autoSpaceDN w:val="0"/>
        <w:spacing w:after="120" w:line="240" w:lineRule="auto"/>
        <w:jc w:val="both"/>
        <w:rPr>
          <w:rFonts w:ascii="Calibri" w:hAnsi="Calibri" w:cs="Calibri"/>
          <w:sz w:val="24"/>
          <w:szCs w:val="24"/>
          <w:lang w:val="ro-RO"/>
        </w:rPr>
      </w:pPr>
    </w:p>
    <w:p w14:paraId="63FEC359" w14:textId="77777777" w:rsidR="001E6D2D" w:rsidRPr="001E6D2D" w:rsidRDefault="001E6D2D" w:rsidP="001E6D2D">
      <w:pPr>
        <w:spacing w:before="240"/>
        <w:jc w:val="both"/>
        <w:rPr>
          <w:rFonts w:cs="Calibri"/>
          <w:sz w:val="24"/>
          <w:szCs w:val="24"/>
          <w:lang w:val="ro-RO"/>
        </w:rPr>
      </w:pPr>
      <w:r w:rsidRPr="001E6D2D">
        <w:rPr>
          <w:rFonts w:cs="Calibri"/>
          <w:sz w:val="24"/>
          <w:szCs w:val="24"/>
          <w:lang w:val="ro-RO"/>
        </w:rPr>
        <w:t>Valoarea maximă totală a asistenței financiare nerambursabile este:</w:t>
      </w:r>
    </w:p>
    <w:p w14:paraId="4A9774F3" w14:textId="77777777" w:rsidR="001E6D2D" w:rsidRDefault="001E6D2D" w:rsidP="001E6D2D">
      <w:pPr>
        <w:pStyle w:val="ListParagraph"/>
        <w:numPr>
          <w:ilvl w:val="0"/>
          <w:numId w:val="13"/>
        </w:numPr>
        <w:suppressAutoHyphens/>
        <w:autoSpaceDE w:val="0"/>
        <w:autoSpaceDN w:val="0"/>
        <w:spacing w:before="240" w:after="0" w:line="240" w:lineRule="auto"/>
        <w:contextualSpacing w:val="0"/>
        <w:jc w:val="both"/>
        <w:rPr>
          <w:rFonts w:ascii="Calibri" w:eastAsia="Calibri" w:hAnsi="Calibri" w:cs="Calibri"/>
          <w:sz w:val="24"/>
          <w:szCs w:val="24"/>
          <w:lang w:val="ro-RO"/>
        </w:rPr>
      </w:pPr>
      <w:r>
        <w:rPr>
          <w:rFonts w:ascii="Calibri" w:eastAsia="Calibri" w:hAnsi="Calibri" w:cs="Calibri"/>
          <w:sz w:val="24"/>
          <w:szCs w:val="24"/>
          <w:lang w:val="ro-RO"/>
        </w:rPr>
        <w:t xml:space="preserve">500.000 Euro, dar nu mai mult de 10 ori decât cifra de afaceri netă menționată în situațiile financiare aferente anului fiscal anterior depunerii cererii de finanțare, indiferent de clasa CAEN din care au fost obținute veniturile; </w:t>
      </w:r>
    </w:p>
    <w:p w14:paraId="3F990F43" w14:textId="609B8DB0" w:rsidR="001E6D2D" w:rsidRDefault="001E6D2D" w:rsidP="001E6D2D">
      <w:pPr>
        <w:pStyle w:val="ListParagraph"/>
        <w:suppressAutoHyphens/>
        <w:autoSpaceDE w:val="0"/>
        <w:autoSpaceDN w:val="0"/>
        <w:spacing w:before="240" w:after="0" w:line="240" w:lineRule="auto"/>
        <w:contextualSpacing w:val="0"/>
        <w:jc w:val="both"/>
        <w:rPr>
          <w:rFonts w:ascii="Calibri" w:eastAsia="Calibri" w:hAnsi="Calibri" w:cs="Calibri"/>
          <w:sz w:val="24"/>
          <w:szCs w:val="24"/>
          <w:lang w:val="ro-RO"/>
        </w:rPr>
      </w:pPr>
      <w:r>
        <w:rPr>
          <w:rFonts w:ascii="Calibri" w:eastAsia="Calibri" w:hAnsi="Calibri" w:cs="Calibri"/>
          <w:sz w:val="24"/>
          <w:szCs w:val="24"/>
          <w:lang w:val="ro-RO"/>
        </w:rPr>
        <w:t>sau</w:t>
      </w:r>
    </w:p>
    <w:p w14:paraId="6DEB66B0" w14:textId="77777777" w:rsidR="001E6D2D" w:rsidRDefault="001E6D2D" w:rsidP="001E6D2D">
      <w:pPr>
        <w:pStyle w:val="ListParagraph"/>
        <w:numPr>
          <w:ilvl w:val="0"/>
          <w:numId w:val="13"/>
        </w:numPr>
        <w:suppressAutoHyphens/>
        <w:autoSpaceDE w:val="0"/>
        <w:autoSpaceDN w:val="0"/>
        <w:spacing w:before="240" w:after="0" w:line="240" w:lineRule="auto"/>
        <w:contextualSpacing w:val="0"/>
        <w:jc w:val="both"/>
        <w:rPr>
          <w:rFonts w:ascii="Calibri" w:eastAsia="Calibri" w:hAnsi="Calibri" w:cs="Calibri"/>
          <w:sz w:val="24"/>
          <w:szCs w:val="24"/>
          <w:lang w:val="ro-RO"/>
        </w:rPr>
      </w:pPr>
      <w:r>
        <w:rPr>
          <w:rFonts w:ascii="Calibri" w:eastAsia="Calibri" w:hAnsi="Calibri" w:cs="Calibri"/>
          <w:sz w:val="24"/>
          <w:szCs w:val="24"/>
          <w:lang w:val="ro-RO"/>
        </w:rPr>
        <w:t>3.000.000 Euro, dar nu mai mult de 10 ori decât veniturile obținute în anul fiscal anterior depunerii cererii de finanțare din activitatea desfășurată aferentă clasei CAEN pentru care solicită finanțare, venituri cuprinse în cifra de afaceri netă menționată în situațiile financiare, dacă aceste venituri depășesc 50.000 EURO.</w:t>
      </w:r>
    </w:p>
    <w:p w14:paraId="7ACF569C" w14:textId="5A22AF01" w:rsidR="001E6D2D" w:rsidRPr="001E6D2D" w:rsidRDefault="001E6D2D" w:rsidP="001E6D2D">
      <w:pPr>
        <w:spacing w:before="240"/>
        <w:jc w:val="both"/>
        <w:rPr>
          <w:rFonts w:cs="Calibri"/>
          <w:sz w:val="24"/>
          <w:szCs w:val="24"/>
          <w:lang w:val="ro-RO"/>
        </w:rPr>
      </w:pPr>
      <w:r w:rsidRPr="001E6D2D">
        <w:rPr>
          <w:rFonts w:cs="Calibri"/>
          <w:sz w:val="24"/>
          <w:szCs w:val="24"/>
          <w:lang w:val="ro-RO"/>
        </w:rPr>
        <w:t>Valoarea totală eligibilă a investiției reprezintă suma cheltuielilor eligibile, incluse în proiect. Toate sumele utilizate sunt brute, înainte de orice deducere de impozite şi taxe.</w:t>
      </w:r>
    </w:p>
    <w:p w14:paraId="24295481" w14:textId="77777777" w:rsidR="001E6D2D" w:rsidRDefault="001E6D2D" w:rsidP="00C01C0E">
      <w:pPr>
        <w:spacing w:line="360" w:lineRule="auto"/>
        <w:jc w:val="both"/>
        <w:rPr>
          <w:rFonts w:ascii="Trebuchet MS" w:hAnsi="Trebuchet MS"/>
          <w:b/>
          <w:bCs/>
          <w:iCs/>
          <w:color w:val="000000" w:themeColor="text1"/>
          <w:u w:val="single"/>
        </w:rPr>
      </w:pPr>
    </w:p>
    <w:p w14:paraId="60C607EF" w14:textId="597CCF4B" w:rsidR="00C01C0E" w:rsidRDefault="00C01C0E" w:rsidP="00C01C0E">
      <w:pPr>
        <w:spacing w:line="360" w:lineRule="auto"/>
        <w:jc w:val="both"/>
        <w:rPr>
          <w:rFonts w:ascii="Trebuchet MS" w:hAnsi="Trebuchet MS"/>
          <w:b/>
          <w:bCs/>
          <w:iCs/>
          <w:color w:val="000000" w:themeColor="text1"/>
          <w:u w:val="single"/>
        </w:rPr>
      </w:pPr>
      <w:r>
        <w:rPr>
          <w:rFonts w:ascii="Trebuchet MS" w:hAnsi="Trebuchet MS"/>
          <w:b/>
          <w:bCs/>
          <w:iCs/>
          <w:color w:val="000000" w:themeColor="text1"/>
          <w:u w:val="single"/>
        </w:rPr>
        <w:t xml:space="preserve">Domeniul de </w:t>
      </w:r>
      <w:proofErr w:type="spellStart"/>
      <w:r>
        <w:rPr>
          <w:rFonts w:ascii="Trebuchet MS" w:hAnsi="Trebuchet MS"/>
          <w:b/>
          <w:bCs/>
          <w:iCs/>
          <w:color w:val="000000" w:themeColor="text1"/>
          <w:u w:val="single"/>
        </w:rPr>
        <w:t>aplicare</w:t>
      </w:r>
      <w:proofErr w:type="spellEnd"/>
    </w:p>
    <w:p w14:paraId="282B5715"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Prezentul apel se aplică investițiilor realizate în cele șapte județe din regiunea de dezvoltare Sud Muntenia, respectiv: Argeș, Călărași, Dâmbovița, Giurgiu, Ialomița, Prahova și Teleorman, de către microîntreprinderile și întreprinderile mici și mijlocii non agricole din mediul rural și din mediul urban, inclusiv din satele aparținătoare acestora.</w:t>
      </w:r>
    </w:p>
    <w:p w14:paraId="22C1F475"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În termeni generali, ajutorul de stat înseamnă orice ajutor (indiferent de forma sa) acordat unor anumite întreprinderi (entități care desfășoară activități economice) de către autoritățile publice. În măsura în care acest tip de ajutor denaturează concurența și afectează comerțul intracomunitar, acesta nu este compatibil cu piața internă, cu excepția cazurilor în care tratatele prevăd altfel.</w:t>
      </w:r>
    </w:p>
    <w:p w14:paraId="05CBF3B1"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Articolul 108 alineatul (3) din Tratatul privind funcţionarea Uniunii Europene (TFUE) prevede obligaţia unui stat membru de a notifica Comisiei Europene ajutoarele de stat, astfel încât aceasta să evalueze compatibilitatea cu piaţa comună. Comisia a definit unele excepții și a declarat anumite categorii specifice de  ajutoare de stat ca fiind compatibile cu piața comună, în cazul îndeplinirii unor condiții, acestea fiind scutite (exceptate) de obligaţia notificării prealabile. </w:t>
      </w:r>
    </w:p>
    <w:p w14:paraId="7C506FD7"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34DF8132"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Ajutorul de stat regional, care are scopul de a sprijini dezvoltarea economică și crearea de locuri de muncă, reprezintă una din aceste categorii exceptate.</w:t>
      </w:r>
    </w:p>
    <w:p w14:paraId="7D6C18D4"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370169AA" w14:textId="77777777" w:rsid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În aplicarea prezentului ghid, ajutorul de stat regional pentru investiții (denumit în continuare ”ajutor regional”) reprezintă ajutorul regional acordat pentru o investiție inițială.</w:t>
      </w:r>
    </w:p>
    <w:p w14:paraId="09E8C33B"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3676001F"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Investiție inițială, în sensul normelor ce reglementează ajutorul de stat regional și al prezentului ghid, înseamnă o investiție în active corporale și necorporale legată de:</w:t>
      </w:r>
    </w:p>
    <w:p w14:paraId="67EF7C8D"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w:t>
      </w:r>
      <w:r w:rsidRPr="00C01C0E">
        <w:rPr>
          <w:rFonts w:eastAsia="Courier New" w:cstheme="minorHAnsi"/>
          <w:color w:val="000000"/>
          <w:kern w:val="0"/>
          <w:sz w:val="24"/>
          <w:szCs w:val="24"/>
          <w:lang w:val="ro-RO" w:eastAsia="ro-RO"/>
          <w14:ligatures w14:val="none"/>
        </w:rPr>
        <w:tab/>
        <w:t>Crearea unei unități noi.</w:t>
      </w:r>
    </w:p>
    <w:p w14:paraId="698A1E83"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De regulă, crearea unei unități noi se poate realiza prin construirea și dotarea unui spațiu de producție/prestare servicii, în scopul demarării activității vizate prin proiect. </w:t>
      </w:r>
    </w:p>
    <w:p w14:paraId="72C17A01"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Poate fi considerată investiție inițială legată de crearea unei noi unități inclusiv investiția ce constă în reconversia unui imobil existent în scopul demarării unei noi activități. Unitatea nou creată trebuie să fie autonomă, respectiv să nu constituie o simplă extindere a capacității de producție a unei unități existente.</w:t>
      </w:r>
    </w:p>
    <w:p w14:paraId="03726038"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w:t>
      </w:r>
      <w:r w:rsidRPr="00C01C0E">
        <w:rPr>
          <w:rFonts w:eastAsia="Courier New" w:cstheme="minorHAnsi"/>
          <w:color w:val="000000"/>
          <w:kern w:val="0"/>
          <w:sz w:val="24"/>
          <w:szCs w:val="24"/>
          <w:lang w:val="ro-RO" w:eastAsia="ro-RO"/>
          <w14:ligatures w14:val="none"/>
        </w:rPr>
        <w:tab/>
        <w:t xml:space="preserve">Extinderea capacității unei unități existente. </w:t>
      </w:r>
    </w:p>
    <w:p w14:paraId="55E1EE87"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Ca urmare a investiției, unitatea existentă este pusă într-o situație în care poate produce mai mult, din, cel puțin, unul din produsele deja realizate în unitate, fără ca procesul general de producție să fie fundamental schimbată. Extinderea capacității de  producție/prestare servicii presupune menținerea sortimentației și a proceselor de producție deja existente și creșterea volumului producției ca urmare a investiției.</w:t>
      </w:r>
    </w:p>
    <w:p w14:paraId="2DC8E051" w14:textId="5B3DB314"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w:t>
      </w:r>
      <w:r w:rsidRPr="00C01C0E">
        <w:rPr>
          <w:rFonts w:eastAsia="Courier New" w:cstheme="minorHAnsi"/>
          <w:color w:val="000000"/>
          <w:kern w:val="0"/>
          <w:sz w:val="24"/>
          <w:szCs w:val="24"/>
          <w:lang w:val="ro-RO" w:eastAsia="ro-RO"/>
          <w14:ligatures w14:val="none"/>
        </w:rPr>
        <w:tab/>
        <w:t xml:space="preserve">Diversificarea producției unei unități prin produse/servicii care nu au fost fabricate/prestate anterior în unitate. </w:t>
      </w:r>
    </w:p>
    <w:p w14:paraId="0E524990"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Diversificarea producției presupune că noile produse/servicii se adaugă gamei sortimentale deja fabricate/prestate. </w:t>
      </w:r>
    </w:p>
    <w:p w14:paraId="6D9E09EA"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 </w:t>
      </w:r>
    </w:p>
    <w:p w14:paraId="62EF3ED5"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Într-un proiect de ”diversificare”, anumite active utilizate în realizarea unui produs/prestarea unui serviciu existent pot să fie utilizate, în continuare, în realizarea noului produs/serviciu. </w:t>
      </w:r>
    </w:p>
    <w:p w14:paraId="0F4A4FB8"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Spre exemplu, terenul și clădirile utilizate în realizarea produsului A ar putea fi utilizate integral sau parțial în realizarea produsului B (produs nou). </w:t>
      </w:r>
    </w:p>
    <w:p w14:paraId="30E0ED42"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Acestea reprezintă ”active reutilizate”. Atunci când sunt combinate active vechi (reutilizate) și active noi, valoarea eligibilă a noilor active trebuie să fie de, cel puțin, două ori (adică cu cel puțin 200%) mai mare decât valoarea contabilă a activelor reutilizate. Valoarea contabilă a activelor reutilizate reprezintă valoarea contabilă netă (i.e. valoarea de intrare, mai puțin amortizarea). </w:t>
      </w:r>
    </w:p>
    <w:p w14:paraId="3FFAC548"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 xml:space="preserve">Dacă activele existente sunt reutilizate parțial în noua activitate de producție, valoarea contabilă a acestora poate fi luată în calcul proporțional (e.g. o hală de producție utilizată parțial în noua activitate). </w:t>
      </w:r>
    </w:p>
    <w:p w14:paraId="126F3FDD" w14:textId="77777777" w:rsidR="00C01C0E" w:rsidRPr="00C01C0E" w:rsidRDefault="00C01C0E"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În cazul Investițiilor inițiale care conduc atât la extinderea capacității, cât și la diversificarea producției unei unități existente, condiția de mai sus este aplicabilă doar componentei din proiect ce vizează diversificarea unității.</w:t>
      </w:r>
    </w:p>
    <w:p w14:paraId="50F1B98E" w14:textId="7C1AD32C" w:rsidR="00C01C0E" w:rsidRPr="00C01C0E" w:rsidRDefault="00624779" w:rsidP="00C01C0E">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C01C0E">
        <w:rPr>
          <w:rFonts w:eastAsia="Courier New" w:cstheme="minorHAnsi"/>
          <w:color w:val="000000"/>
          <w:kern w:val="0"/>
          <w:sz w:val="24"/>
          <w:szCs w:val="24"/>
          <w:lang w:val="ro-RO" w:eastAsia="ro-RO"/>
          <w14:ligatures w14:val="none"/>
        </w:rPr>
        <w:t>•</w:t>
      </w:r>
      <w:r w:rsidRPr="00C01C0E">
        <w:rPr>
          <w:rFonts w:eastAsia="Courier New" w:cstheme="minorHAnsi"/>
          <w:color w:val="000000"/>
          <w:kern w:val="0"/>
          <w:sz w:val="24"/>
          <w:szCs w:val="24"/>
          <w:lang w:val="ro-RO" w:eastAsia="ro-RO"/>
          <w14:ligatures w14:val="none"/>
        </w:rPr>
        <w:tab/>
      </w:r>
      <w:r w:rsidR="00C01C0E" w:rsidRPr="00C01C0E">
        <w:rPr>
          <w:rFonts w:eastAsia="Courier New" w:cstheme="minorHAnsi"/>
          <w:color w:val="000000"/>
          <w:kern w:val="0"/>
          <w:sz w:val="24"/>
          <w:szCs w:val="24"/>
          <w:lang w:val="ro-RO" w:eastAsia="ro-RO"/>
          <w14:ligatures w14:val="none"/>
        </w:rPr>
        <w:t>O schimbare fundamentală a procesului general de producție al unei unități existente</w:t>
      </w:r>
      <w:r>
        <w:rPr>
          <w:rFonts w:eastAsia="Courier New" w:cstheme="minorHAnsi"/>
          <w:color w:val="000000"/>
          <w:kern w:val="0"/>
          <w:sz w:val="24"/>
          <w:szCs w:val="24"/>
          <w:lang w:val="ro-RO" w:eastAsia="ro-RO"/>
          <w14:ligatures w14:val="none"/>
        </w:rPr>
        <w:t>.</w:t>
      </w:r>
    </w:p>
    <w:p w14:paraId="6468663C" w14:textId="77777777" w:rsidR="00C01C0E" w:rsidRDefault="00C01C0E" w:rsidP="00C01C0E">
      <w:pPr>
        <w:spacing w:line="360" w:lineRule="auto"/>
        <w:jc w:val="both"/>
        <w:rPr>
          <w:rFonts w:ascii="Trebuchet MS" w:hAnsi="Trebuchet MS"/>
          <w:b/>
          <w:bCs/>
          <w:iCs/>
          <w:color w:val="000000" w:themeColor="text1"/>
          <w:u w:val="single"/>
        </w:rPr>
      </w:pPr>
    </w:p>
    <w:p w14:paraId="48F9E4DC" w14:textId="77777777" w:rsidR="00DE7B6C" w:rsidRPr="00DE7B6C" w:rsidRDefault="00DE7B6C" w:rsidP="00DE7B6C">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DE7B6C">
        <w:rPr>
          <w:rFonts w:eastAsia="Courier New" w:cstheme="minorHAnsi"/>
          <w:color w:val="000000"/>
          <w:kern w:val="0"/>
          <w:sz w:val="24"/>
          <w:szCs w:val="24"/>
          <w:lang w:val="ro-RO" w:eastAsia="ro-RO"/>
          <w14:ligatures w14:val="none"/>
        </w:rPr>
        <w:t xml:space="preserve">Investiția finanțată prin ajutor de stat regional trebuie menținută în regiunea Sud-Muntenia pentru o perioadă de, cel puțin, 5 ani de la efectuarea plății finale către beneficiar care este considerată data finalizării investiției. </w:t>
      </w:r>
    </w:p>
    <w:p w14:paraId="35CDB340" w14:textId="77777777" w:rsidR="00DE7B6C" w:rsidRPr="00DE7B6C" w:rsidRDefault="00DE7B6C" w:rsidP="00DE7B6C">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DE7B6C">
        <w:rPr>
          <w:rFonts w:eastAsia="Courier New" w:cstheme="minorHAnsi"/>
          <w:color w:val="000000"/>
          <w:kern w:val="0"/>
          <w:sz w:val="24"/>
          <w:szCs w:val="24"/>
          <w:lang w:val="ro-RO" w:eastAsia="ro-RO"/>
          <w14:ligatures w14:val="none"/>
        </w:rPr>
        <w:t>Această condiție nu împiedică înlocuirea unei instalații sau a unui echipament care a devenit depășit sau a fost distrus în această perioadă, fără acordarea unui nou ajutor, cu condiția ca activitatea economică să fie menținută în regiunea în cauză pentru perioada minimă menţionată.</w:t>
      </w:r>
    </w:p>
    <w:p w14:paraId="2F62643C" w14:textId="77777777" w:rsidR="00DE7B6C" w:rsidRPr="00DE7B6C" w:rsidRDefault="00DE7B6C" w:rsidP="00DE7B6C">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DE7B6C">
        <w:rPr>
          <w:rFonts w:eastAsia="Courier New" w:cstheme="minorHAnsi"/>
          <w:color w:val="000000"/>
          <w:kern w:val="0"/>
          <w:sz w:val="24"/>
          <w:szCs w:val="24"/>
          <w:lang w:val="ro-RO" w:eastAsia="ro-RO"/>
          <w14:ligatures w14:val="none"/>
        </w:rPr>
        <w:t xml:space="preserve">Finantarea se aplică numai beneficiarilor care confirmă faptul că în cei 2 ani anteriori depunerii cererii de finanțare nu au efectuat o relocare către unitatea în care urmează să aibă loc investiția inițială pentru care se solicită ajutorul şi care oferă un angajament că nu vor face acest lucru pentru o perioadă de până la 2 ani după finalizarea investiției inițiale pentru care se solicită ajutorul. Această prevedere se aplică la nivel de ”grup” (entitate economică unică). </w:t>
      </w:r>
    </w:p>
    <w:p w14:paraId="04C6C65B" w14:textId="6CAC1E4C" w:rsidR="00DE7B6C" w:rsidRPr="00DE7B6C" w:rsidRDefault="00DE7B6C" w:rsidP="00DE7B6C">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DE7B6C">
        <w:rPr>
          <w:rFonts w:eastAsia="Courier New" w:cstheme="minorHAnsi"/>
          <w:color w:val="000000"/>
          <w:kern w:val="0"/>
          <w:sz w:val="24"/>
          <w:szCs w:val="24"/>
          <w:lang w:val="ro-RO" w:eastAsia="ro-RO"/>
          <w14:ligatures w14:val="none"/>
        </w:rPr>
        <w:t>Un solicitant care își desfășoară activitatea atât în sectoare/domenii eligibile, cât şi în sectoare/domenii neeligibile, poate beneficia de finanțare pentru domeniile de activitate eligibile, cu condiția prezentării, ca urmare a semnării contractului de finanțare, a documentelor contabile care atestă separarea evidenței acestor activități, sau o distincţie între costuri, pentru a demonstra că activităţile desfășurate în sectoarele excluse nu beneficiază de ajutoarele regionale/minimis acordate. O societate poate fi eligibilă pentru finanțare din acest apel dacă a desfășurat atât activități agricole, cât și activități non-agricole, cu condiția să se asigure, prin mijloace corespunzătoare, precum separarea activităților sau distincția între conturi, că activitățile desfășurate în sectoarele excluse nu beneficiază de ajutoare de minimis acordate în conformitate cu prevederile schemei de ajutor de sprijin constând în acordarea unor ajutoare de stat regionale şi ajutoare de minimis.</w:t>
      </w:r>
    </w:p>
    <w:p w14:paraId="45A2960D" w14:textId="77777777" w:rsidR="00DE7B6C" w:rsidRDefault="00DE7B6C" w:rsidP="00C01C0E">
      <w:pPr>
        <w:spacing w:line="360" w:lineRule="auto"/>
        <w:jc w:val="both"/>
        <w:rPr>
          <w:rFonts w:ascii="Trebuchet MS" w:hAnsi="Trebuchet MS"/>
          <w:b/>
          <w:bCs/>
          <w:iCs/>
          <w:color w:val="000000" w:themeColor="text1"/>
          <w:u w:val="single"/>
        </w:rPr>
      </w:pPr>
    </w:p>
    <w:p w14:paraId="1426E9FC" w14:textId="77777777" w:rsidR="00C01C0E" w:rsidRDefault="00C01C0E" w:rsidP="00C01C0E">
      <w:pPr>
        <w:spacing w:line="360" w:lineRule="auto"/>
        <w:jc w:val="both"/>
        <w:rPr>
          <w:rFonts w:ascii="Trebuchet MS" w:hAnsi="Trebuchet MS"/>
          <w:b/>
          <w:bCs/>
          <w:iCs/>
          <w:color w:val="000000" w:themeColor="text1"/>
          <w:u w:val="single"/>
        </w:rPr>
      </w:pPr>
      <w:proofErr w:type="spellStart"/>
      <w:r>
        <w:rPr>
          <w:rFonts w:ascii="Trebuchet MS" w:hAnsi="Trebuchet MS"/>
          <w:b/>
          <w:bCs/>
          <w:iCs/>
          <w:color w:val="000000" w:themeColor="text1"/>
          <w:u w:val="single"/>
        </w:rPr>
        <w:t>Prevederi</w:t>
      </w:r>
      <w:proofErr w:type="spellEnd"/>
      <w:r>
        <w:rPr>
          <w:rFonts w:ascii="Trebuchet MS" w:hAnsi="Trebuchet MS"/>
          <w:b/>
          <w:bCs/>
          <w:iCs/>
          <w:color w:val="000000" w:themeColor="text1"/>
          <w:u w:val="single"/>
        </w:rPr>
        <w:t xml:space="preserve"> </w:t>
      </w:r>
      <w:proofErr w:type="spellStart"/>
      <w:r>
        <w:rPr>
          <w:rFonts w:ascii="Trebuchet MS" w:hAnsi="Trebuchet MS"/>
          <w:b/>
          <w:bCs/>
          <w:iCs/>
          <w:color w:val="000000" w:themeColor="text1"/>
          <w:u w:val="single"/>
        </w:rPr>
        <w:t>privind</w:t>
      </w:r>
      <w:proofErr w:type="spellEnd"/>
      <w:r>
        <w:rPr>
          <w:rFonts w:ascii="Trebuchet MS" w:hAnsi="Trebuchet MS"/>
          <w:b/>
          <w:bCs/>
          <w:iCs/>
          <w:color w:val="000000" w:themeColor="text1"/>
          <w:u w:val="single"/>
        </w:rPr>
        <w:t xml:space="preserve"> schema de </w:t>
      </w:r>
      <w:proofErr w:type="spellStart"/>
      <w:r>
        <w:rPr>
          <w:rFonts w:ascii="Trebuchet MS" w:hAnsi="Trebuchet MS"/>
          <w:b/>
          <w:bCs/>
          <w:iCs/>
          <w:color w:val="000000" w:themeColor="text1"/>
          <w:u w:val="single"/>
        </w:rPr>
        <w:t>finanţare</w:t>
      </w:r>
      <w:proofErr w:type="spellEnd"/>
    </w:p>
    <w:p w14:paraId="33EB2863"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Ajutorul regional poate fi acordat, în baza Regulamentului (UE) 651/2014, doar dacă este îndeplinită condiția privind existența efectului stimulativ. </w:t>
      </w:r>
    </w:p>
    <w:p w14:paraId="5F792E83"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Nu sunt eligibile pentru a beneficia de ajutor de stat/de minimis în baza prezentului ghid  proiectele care nu îndeplinesc efectul stimulativ.</w:t>
      </w:r>
    </w:p>
    <w:p w14:paraId="46FA3B8B"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Se consideră că ajutorul de stat regional acordat prin schema de ajutor de sprijin are un efect stimulativ dacă beneficiarul a prezentat furnizorului o cerere de finanțare, conținând informații privind denumirea şi dimensiunea întreprinderii, descrierea proiectului, data începerii şi finalizării acestuia, locul de implementare a proiectului, lista cheltuielilor, tipul de ajutor, precum şi valoarea finanțării nerambursabile necesare pentru realizarea proiectului, înainte de demararea investiției.</w:t>
      </w:r>
    </w:p>
    <w:p w14:paraId="27FE2D42" w14:textId="42E9E854"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lastRenderedPageBreak/>
        <w:t>Demararea investiției înseamnă fie demararea lucrărilor de construcții în cadrul investiției, fie primul angajament cu caracter juridic obligatoriu de comandă pentru echipamente sau</w:t>
      </w:r>
      <w:r w:rsidR="00624779">
        <w:rPr>
          <w:rFonts w:eastAsia="Courier New" w:cstheme="minorHAnsi"/>
          <w:color w:val="000000"/>
          <w:kern w:val="0"/>
          <w:sz w:val="24"/>
          <w:szCs w:val="24"/>
          <w:lang w:val="ro-RO" w:eastAsia="ro-RO"/>
          <w14:ligatures w14:val="none"/>
        </w:rPr>
        <w:t xml:space="preserve"> </w:t>
      </w:r>
      <w:r w:rsidRPr="00624779">
        <w:rPr>
          <w:rFonts w:eastAsia="Courier New" w:cstheme="minorHAnsi"/>
          <w:color w:val="000000"/>
          <w:kern w:val="0"/>
          <w:sz w:val="24"/>
          <w:szCs w:val="24"/>
          <w:lang w:val="ro-RO" w:eastAsia="ro-RO"/>
          <w14:ligatures w14:val="none"/>
        </w:rPr>
        <w:t xml:space="preserve">oricare alt angajament prin care investiția devine ireversibilă, în funcție de care are loc primul. </w:t>
      </w:r>
    </w:p>
    <w:p w14:paraId="5D1AFA58"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În cazul preluărilor de întreprinderi, „demararea lucrărilor” corespunde datei dobândirii activelor direct legate de unitatea preluată. </w:t>
      </w:r>
    </w:p>
    <w:p w14:paraId="6F02DE3E"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Toate lucrările care constau în restructurarea și adaptarea clădirilor și terenurilor în vederea realizării proiectului de investiție finanțat prin ajutor de stat vor fi considerate ca reprezentând ”demararea lucrărilor”, în sensul definiției de mai sus. </w:t>
      </w:r>
    </w:p>
    <w:p w14:paraId="5C14D1A1"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În principiu, în cazul în care o întreprindere are nevoie de un ajutor de stat pentru a realiza un proiect specific, aceasta nu ar trebui, din rațiuni economice, să demareze realizarea proiectului înainte de a-și asigura sursele de finanțare. </w:t>
      </w:r>
    </w:p>
    <w:p w14:paraId="25BAF6EA"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109F384A"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Ca regulă generală, investițiile care constau în simpla înlocuire a unor active nu sunt eligibile pentru acordarea unui ajutor regional pentru investiții. ”Simpla înlocuire” are în vedere situațiile care nu presupun concomitent și atingerea criteriilor relevante enumerate de definiția investiției inițiale, respectiv investiții legate de extinderea capacității unei unități existente sau diversificarea producției unei unități prin produse/servicii care nu au fost fabricate anterior în unitate. </w:t>
      </w:r>
    </w:p>
    <w:p w14:paraId="473F3B16"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Atunci când înlocuirea activelor individuale se face în scopul extinderii capacității unei unități existente, numai investiția direct legată de extinderea capacității poate fi considerată eligibilă pentru ajutor regional. </w:t>
      </w:r>
    </w:p>
    <w:p w14:paraId="5FCA8A6A"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înlocuirea activelor se face în scopul diverisificării producției unei unități existente, situația este similară: numai activele referitoare la noul produs adăugat la gama existentă de produse realizate de unitate pot fi considerate eligibile pentru ajutor regional.</w:t>
      </w:r>
    </w:p>
    <w:p w14:paraId="782CF306"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În contextul definirii investiției inițiale, ”unitate” are înțelesul de ”unitate de producție/prestare servicii”, nu de entitate juridică. </w:t>
      </w:r>
    </w:p>
    <w:p w14:paraId="5687FFB9"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Unitatea este orice loc fix, de afaceri sau de investiție, care servește activității unei întreprinderi. </w:t>
      </w:r>
    </w:p>
    <w:p w14:paraId="3A6A531E"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2346FDF"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Măsura se adresează microîntreprinderilor, întreprinderilor mici şi întreprinderilor mijlocii care solicită finanţare pentru investiţii în domeniile de activitate eligibile (clase CAEN) enumerate în anexa Lista domeniilor de activitate pentru care se acordă ajutoare de stat și de minimis care face parte integrantă din prezentul Ghid al Solicitantului.</w:t>
      </w:r>
    </w:p>
    <w:p w14:paraId="7060A54E" w14:textId="77777777" w:rsidR="00ED1B1B" w:rsidRDefault="00ED1B1B" w:rsidP="00C01C0E">
      <w:pPr>
        <w:spacing w:line="360" w:lineRule="auto"/>
        <w:jc w:val="both"/>
        <w:rPr>
          <w:rFonts w:ascii="Trebuchet MS" w:hAnsi="Trebuchet MS"/>
          <w:iCs/>
          <w:color w:val="000000" w:themeColor="text1"/>
        </w:rPr>
      </w:pPr>
    </w:p>
    <w:p w14:paraId="6C8E3F38" w14:textId="77777777" w:rsidR="00C01C0E" w:rsidRDefault="00C01C0E" w:rsidP="00C01C0E">
      <w:pPr>
        <w:spacing w:line="360" w:lineRule="auto"/>
        <w:jc w:val="both"/>
        <w:rPr>
          <w:rFonts w:ascii="Trebuchet MS" w:hAnsi="Trebuchet MS"/>
          <w:b/>
          <w:bCs/>
          <w:iCs/>
          <w:color w:val="000000" w:themeColor="text1"/>
          <w:u w:val="single"/>
        </w:rPr>
      </w:pPr>
      <w:proofErr w:type="spellStart"/>
      <w:r>
        <w:rPr>
          <w:rFonts w:ascii="Trebuchet MS" w:hAnsi="Trebuchet MS"/>
          <w:b/>
          <w:bCs/>
          <w:iCs/>
          <w:color w:val="000000" w:themeColor="text1"/>
          <w:u w:val="single"/>
        </w:rPr>
        <w:t>Modalităţi</w:t>
      </w:r>
      <w:proofErr w:type="spellEnd"/>
      <w:r>
        <w:rPr>
          <w:rFonts w:ascii="Trebuchet MS" w:hAnsi="Trebuchet MS"/>
          <w:b/>
          <w:bCs/>
          <w:iCs/>
          <w:color w:val="000000" w:themeColor="text1"/>
          <w:u w:val="single"/>
        </w:rPr>
        <w:t xml:space="preserve"> de </w:t>
      </w:r>
      <w:proofErr w:type="spellStart"/>
      <w:r>
        <w:rPr>
          <w:rFonts w:ascii="Trebuchet MS" w:hAnsi="Trebuchet MS"/>
          <w:b/>
          <w:bCs/>
          <w:iCs/>
          <w:color w:val="000000" w:themeColor="text1"/>
          <w:u w:val="single"/>
        </w:rPr>
        <w:t>acordare</w:t>
      </w:r>
      <w:proofErr w:type="spellEnd"/>
      <w:r>
        <w:rPr>
          <w:rFonts w:ascii="Trebuchet MS" w:hAnsi="Trebuchet MS"/>
          <w:b/>
          <w:bCs/>
          <w:iCs/>
          <w:color w:val="000000" w:themeColor="text1"/>
          <w:u w:val="single"/>
        </w:rPr>
        <w:t xml:space="preserve"> a </w:t>
      </w:r>
      <w:proofErr w:type="spellStart"/>
      <w:r>
        <w:rPr>
          <w:rFonts w:ascii="Trebuchet MS" w:hAnsi="Trebuchet MS"/>
          <w:b/>
          <w:bCs/>
          <w:iCs/>
          <w:color w:val="000000" w:themeColor="text1"/>
          <w:u w:val="single"/>
        </w:rPr>
        <w:t>ajutorului</w:t>
      </w:r>
      <w:proofErr w:type="spellEnd"/>
      <w:r>
        <w:rPr>
          <w:rFonts w:ascii="Trebuchet MS" w:hAnsi="Trebuchet MS"/>
          <w:b/>
          <w:bCs/>
          <w:iCs/>
          <w:color w:val="000000" w:themeColor="text1"/>
          <w:u w:val="single"/>
        </w:rPr>
        <w:t xml:space="preserve"> de stat regional </w:t>
      </w:r>
      <w:proofErr w:type="spellStart"/>
      <w:r>
        <w:rPr>
          <w:rFonts w:ascii="Trebuchet MS" w:hAnsi="Trebuchet MS"/>
          <w:b/>
          <w:bCs/>
          <w:iCs/>
          <w:color w:val="000000" w:themeColor="text1"/>
          <w:u w:val="single"/>
        </w:rPr>
        <w:t>şi</w:t>
      </w:r>
      <w:proofErr w:type="spellEnd"/>
      <w:r>
        <w:rPr>
          <w:rFonts w:ascii="Trebuchet MS" w:hAnsi="Trebuchet MS"/>
          <w:b/>
          <w:bCs/>
          <w:iCs/>
          <w:color w:val="000000" w:themeColor="text1"/>
          <w:u w:val="single"/>
        </w:rPr>
        <w:t xml:space="preserve"> a </w:t>
      </w:r>
      <w:proofErr w:type="spellStart"/>
      <w:r>
        <w:rPr>
          <w:rFonts w:ascii="Trebuchet MS" w:hAnsi="Trebuchet MS"/>
          <w:b/>
          <w:bCs/>
          <w:iCs/>
          <w:color w:val="000000" w:themeColor="text1"/>
          <w:u w:val="single"/>
        </w:rPr>
        <w:t>ajutorului</w:t>
      </w:r>
      <w:proofErr w:type="spellEnd"/>
      <w:r>
        <w:rPr>
          <w:rFonts w:ascii="Trebuchet MS" w:hAnsi="Trebuchet MS"/>
          <w:b/>
          <w:bCs/>
          <w:iCs/>
          <w:color w:val="000000" w:themeColor="text1"/>
          <w:u w:val="single"/>
        </w:rPr>
        <w:t xml:space="preserve"> de minimis</w:t>
      </w:r>
    </w:p>
    <w:p w14:paraId="281C3E1B"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Este obligatorie realizarea prin proiect a unei investiții inițiale, așa cum a fost definită în cadrul glosarului, cu respectarea condițiilor prevăzute în  prezentul ghid și în schema de ajutor de sprijin constând în acordarea unor ajutoare de stat regionale şi ajutoare de minimis.</w:t>
      </w:r>
    </w:p>
    <w:p w14:paraId="0BA9D772"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proiectul conține atât investiții inițiale finanțabile prin ajutor de stat regional, cât şi investiții finanțabile prin ajutor de minimis, intensitatea maximă admisă pentru finanțarea cheltuielilor eligibile finanțabile prin ajutor de stat regional este de 75%, cu respectarea regulilor de cumul.</w:t>
      </w:r>
    </w:p>
    <w:p w14:paraId="57D65BB4"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cadrul prezentului apel, valoarea finanțării nerambursabile ce poate fi acordată pentru un proiect sub formă de ajutor de minimis este de maxim 200.000 euro, echivalent în lei la cursul de schimb InforEuro, valabil la data acordării ajutorului de minimis.</w:t>
      </w:r>
    </w:p>
    <w:p w14:paraId="00A3745E"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Toate sumele utilizate sunt brute, înainte de orice deducere de impozite şi taxe, cu respectarea următoarelor plafoane:</w:t>
      </w:r>
    </w:p>
    <w:p w14:paraId="19B3E3BC" w14:textId="77777777" w:rsidR="00C01C0E" w:rsidRPr="00624779" w:rsidRDefault="00C01C0E" w:rsidP="00624779">
      <w:pPr>
        <w:pStyle w:val="ListParagraph"/>
        <w:numPr>
          <w:ilvl w:val="0"/>
          <w:numId w:val="10"/>
        </w:numPr>
        <w:spacing w:line="240" w:lineRule="auto"/>
        <w:jc w:val="both"/>
        <w:rPr>
          <w:rFonts w:asciiTheme="minorHAnsi" w:eastAsia="Courier New" w:hAnsiTheme="minorHAnsi" w:cstheme="minorHAnsi"/>
          <w:color w:val="000000"/>
          <w:kern w:val="0"/>
          <w:sz w:val="24"/>
          <w:szCs w:val="24"/>
          <w:lang w:val="ro-RO" w:eastAsia="ro-RO"/>
          <w14:ligatures w14:val="none"/>
        </w:rPr>
      </w:pPr>
      <w:r w:rsidRPr="00624779">
        <w:rPr>
          <w:rFonts w:asciiTheme="minorHAnsi" w:eastAsia="Courier New" w:hAnsiTheme="minorHAnsi" w:cstheme="minorHAnsi"/>
          <w:color w:val="000000"/>
          <w:kern w:val="0"/>
          <w:sz w:val="24"/>
          <w:szCs w:val="24"/>
          <w:lang w:val="ro-RO" w:eastAsia="ro-RO"/>
          <w14:ligatures w14:val="none"/>
        </w:rPr>
        <w:t>valoarea totală a ajutoarelor de minimis acordate solicitantului, la nivel de întreprindere unică, așa cum este definită aceasta la art. 3 lit. b), inclusiv valoarea alocării financiare acordate în conformitate cu prevederile ghidului, nu poate depăși echivalentul în lei a 300.000 euro, per întreprindere unică, în ultimii 3 ani (calculați de la data acordării ajutorului de minimis în baza prezentului ghid), calculat la cursul InforEuro valabil la data acordării ajutorului, indiferent dacă ajutorul a fost acordat din surse naționale sau europene. Aceste ajutoare de minimis nu pot fi utilizate pentru achiziționarea de vehicule pentru transport rutier de mărfuri. În cazul în care solicitantul face parte dintr-o întreprindere unică, în sensul definiției prevăzute la art. 3 lit. b), pentru verificarea îndeplinirii acestui criteriu se vor lua în considerare toate ajutoarele de minimis acordate întreprinderii unice;</w:t>
      </w:r>
    </w:p>
    <w:p w14:paraId="3256C528" w14:textId="32B8F2CF" w:rsidR="00C01C0E" w:rsidRPr="00624779" w:rsidRDefault="00C01C0E" w:rsidP="00624779">
      <w:pPr>
        <w:pStyle w:val="ListParagraph"/>
        <w:numPr>
          <w:ilvl w:val="0"/>
          <w:numId w:val="10"/>
        </w:numPr>
        <w:spacing w:line="240" w:lineRule="auto"/>
        <w:jc w:val="both"/>
        <w:rPr>
          <w:rFonts w:asciiTheme="minorHAnsi" w:eastAsia="Courier New" w:hAnsiTheme="minorHAnsi" w:cstheme="minorHAnsi"/>
          <w:color w:val="000000"/>
          <w:kern w:val="0"/>
          <w:sz w:val="24"/>
          <w:szCs w:val="24"/>
          <w:lang w:val="ro-RO" w:eastAsia="ro-RO"/>
          <w14:ligatures w14:val="none"/>
        </w:rPr>
      </w:pPr>
      <w:r w:rsidRPr="00624779">
        <w:rPr>
          <w:rFonts w:asciiTheme="minorHAnsi" w:eastAsia="Courier New" w:hAnsiTheme="minorHAnsi" w:cstheme="minorHAnsi"/>
          <w:color w:val="000000"/>
          <w:kern w:val="0"/>
          <w:sz w:val="24"/>
          <w:szCs w:val="24"/>
          <w:lang w:val="ro-RO" w:eastAsia="ro-RO"/>
          <w14:ligatures w14:val="none"/>
        </w:rPr>
        <w:t>plafonul de minimis se aplică indiferent de forma ajutorului de minimis sau de obiectivul urmărit şi indiferent dacă ajutorul acordat de statul membru este finanțat în totalitate sau parțial din resurse europene.</w:t>
      </w:r>
    </w:p>
    <w:p w14:paraId="049A4676" w14:textId="31016DD6"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prin acordarea unor noi ajutoare de minimis, s-ar depăși plafonul maxim, întreprinderea poate beneficia, dacă solicită acest lucru, de prevederile schemei de ajutor de minimis doar pentru acea fracțiune din ajutor care, cumulată cu restul ajutoarelor de minimis primite anterior, nu depășește acest plafon</w:t>
      </w:r>
      <w:r w:rsidRPr="00624779">
        <w:rPr>
          <w:rFonts w:eastAsia="Courier New" w:cstheme="minorHAnsi"/>
          <w:color w:val="000000"/>
          <w:kern w:val="0"/>
          <w:sz w:val="24"/>
          <w:szCs w:val="24"/>
          <w:lang w:val="ro-RO" w:eastAsia="ro-RO"/>
          <w14:ligatures w14:val="none"/>
        </w:rPr>
        <w:footnoteReference w:id="1"/>
      </w:r>
      <w:r w:rsidRPr="00624779">
        <w:rPr>
          <w:rFonts w:eastAsia="Courier New" w:cstheme="minorHAnsi"/>
          <w:color w:val="000000"/>
          <w:kern w:val="0"/>
          <w:sz w:val="24"/>
          <w:szCs w:val="24"/>
          <w:lang w:val="ro-RO" w:eastAsia="ro-RO"/>
          <w14:ligatures w14:val="none"/>
        </w:rPr>
        <w:t>.</w:t>
      </w:r>
    </w:p>
    <w:p w14:paraId="2D8DC554"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lastRenderedPageBreak/>
        <w:t xml:space="preserve">În cazul fuziunilor societăților sau al achizițiilor de părți sociale, atunci când se stabilește dacă un nou ajutor de minimis acordat unei întreprinderi noi sau întreprinderii care face achiziția depășește plafonul stabilit prin art. 3 din Regulamentul (UE) nr. 2.831/2023, se iau în considerare toate ajutoarele de minimis anterioare acordate tuturor întreprinderilor care fuzionează. </w:t>
      </w:r>
    </w:p>
    <w:p w14:paraId="24374C0B" w14:textId="460176B8"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Ajutoarele de minimis acordate legal înainte de fuziune sau achiziție rămân legale.</w:t>
      </w:r>
    </w:p>
    <w:p w14:paraId="0893234E" w14:textId="5A1DB925" w:rsidR="00C01C0E"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o întreprindere se împarte în două sau mai multe întreprinderi separate, ajutoarele de minimis acordate înainte de separare se alocă întreprinderii care a beneficiat de acestea, şi anume, în principiu, întreprinderii care preia activitățile pentru care au fost utilizate ajutoarele de minimis. În cazul în care o astfel de alocare nu este posibilă, ajutoarele de minimis se alocă proporțional pe baza valorii contabile a capitalului propriu al noilor întreprinderi la data efectivă a separării.</w:t>
      </w:r>
    </w:p>
    <w:p w14:paraId="1A8F4558" w14:textId="77777777" w:rsidR="00624779" w:rsidRPr="00624779" w:rsidRDefault="00624779"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0FBE0B3B" w14:textId="77777777" w:rsidR="00C01C0E" w:rsidRPr="00C01C0E" w:rsidRDefault="00C01C0E" w:rsidP="00C01C0E">
      <w:pPr>
        <w:spacing w:line="360" w:lineRule="auto"/>
        <w:jc w:val="both"/>
        <w:rPr>
          <w:rFonts w:ascii="Trebuchet MS" w:hAnsi="Trebuchet MS" w:cs="Calibri"/>
          <w:b/>
          <w:bCs/>
          <w:u w:val="single"/>
        </w:rPr>
      </w:pPr>
      <w:proofErr w:type="spellStart"/>
      <w:r w:rsidRPr="00C01C0E">
        <w:rPr>
          <w:rFonts w:ascii="Trebuchet MS" w:hAnsi="Trebuchet MS" w:cs="Calibri"/>
          <w:b/>
          <w:bCs/>
          <w:u w:val="single"/>
        </w:rPr>
        <w:t>Durata</w:t>
      </w:r>
      <w:proofErr w:type="spellEnd"/>
      <w:r w:rsidRPr="00C01C0E">
        <w:rPr>
          <w:rFonts w:ascii="Trebuchet MS" w:hAnsi="Trebuchet MS" w:cs="Calibri"/>
          <w:b/>
          <w:bCs/>
          <w:u w:val="single"/>
        </w:rPr>
        <w:t xml:space="preserve"> </w:t>
      </w:r>
      <w:proofErr w:type="spellStart"/>
      <w:r w:rsidRPr="00C01C0E">
        <w:rPr>
          <w:rFonts w:ascii="Trebuchet MS" w:hAnsi="Trebuchet MS" w:cs="Calibri"/>
          <w:b/>
          <w:bCs/>
          <w:u w:val="single"/>
        </w:rPr>
        <w:t>schemei</w:t>
      </w:r>
      <w:proofErr w:type="spellEnd"/>
    </w:p>
    <w:p w14:paraId="03DD20EF" w14:textId="6A544FF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Prezenta schemă se aplică de la data publicării ei pe pagina web dedicată programului: </w:t>
      </w:r>
      <w:r w:rsidR="00000000">
        <w:fldChar w:fldCharType="begin"/>
      </w:r>
      <w:r w:rsidR="00000000">
        <w:instrText>HYPERLINK "https://2021-2027.adrmuntenia.ro"</w:instrText>
      </w:r>
      <w:r w:rsidR="00000000">
        <w:fldChar w:fldCharType="separate"/>
      </w:r>
      <w:r w:rsidR="00624779" w:rsidRPr="00181813">
        <w:rPr>
          <w:rStyle w:val="Hyperlink"/>
          <w:rFonts w:asciiTheme="minorHAnsi" w:eastAsia="Courier New" w:hAnsiTheme="minorHAnsi" w:cstheme="minorHAnsi"/>
          <w:kern w:val="0"/>
          <w:sz w:val="24"/>
          <w:szCs w:val="24"/>
          <w:lang w:val="ro-RO" w:eastAsia="ro-RO"/>
          <w14:ligatures w14:val="none"/>
        </w:rPr>
        <w:t>https://2021-2027.adrmuntenia.ro</w:t>
      </w:r>
      <w:r w:rsidR="00000000">
        <w:rPr>
          <w:rStyle w:val="Hyperlink"/>
          <w:rFonts w:asciiTheme="minorHAnsi" w:eastAsia="Courier New" w:hAnsiTheme="minorHAnsi" w:cstheme="minorHAnsi"/>
          <w:kern w:val="0"/>
          <w:sz w:val="24"/>
          <w:szCs w:val="24"/>
          <w:lang w:val="ro-RO" w:eastAsia="ro-RO"/>
          <w14:ligatures w14:val="none"/>
        </w:rPr>
        <w:fldChar w:fldCharType="end"/>
      </w:r>
      <w:r w:rsidR="00624779">
        <w:rPr>
          <w:rFonts w:eastAsia="Courier New" w:cstheme="minorHAnsi"/>
          <w:color w:val="000000"/>
          <w:kern w:val="0"/>
          <w:sz w:val="24"/>
          <w:szCs w:val="24"/>
          <w:lang w:val="ro-RO" w:eastAsia="ro-RO"/>
          <w14:ligatures w14:val="none"/>
        </w:rPr>
        <w:t xml:space="preserve"> </w:t>
      </w:r>
      <w:r w:rsidRPr="00624779">
        <w:rPr>
          <w:rFonts w:eastAsia="Courier New" w:cstheme="minorHAnsi"/>
          <w:color w:val="000000"/>
          <w:kern w:val="0"/>
          <w:sz w:val="24"/>
          <w:szCs w:val="24"/>
          <w:lang w:val="ro-RO" w:eastAsia="ro-RO"/>
          <w14:ligatures w14:val="none"/>
        </w:rPr>
        <w:t xml:space="preserve">, în limita bugetului alocat, până la data de 31.12.2027. </w:t>
      </w:r>
    </w:p>
    <w:p w14:paraId="56A2E5C2" w14:textId="46EAE43C" w:rsidR="00C01C0E"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Plata ajutorului către beneficiari se poate efectua până la data de 31.12.2029, în limita bugetului alocat schemei de ajutor de sprijin constând în acordarea unor ajutoare de stat regionale şi ajutoare de minimis.</w:t>
      </w:r>
    </w:p>
    <w:p w14:paraId="2FC2122E" w14:textId="77777777" w:rsidR="00624779" w:rsidRPr="00624779" w:rsidRDefault="00624779"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42552B07" w14:textId="77777777" w:rsidR="00C01C0E" w:rsidRPr="00C01C0E" w:rsidRDefault="00C01C0E" w:rsidP="00C01C0E">
      <w:pPr>
        <w:spacing w:line="360" w:lineRule="auto"/>
        <w:jc w:val="both"/>
        <w:rPr>
          <w:rFonts w:ascii="Trebuchet MS" w:hAnsi="Trebuchet MS" w:cs="Calibri"/>
          <w:b/>
          <w:bCs/>
          <w:u w:val="single"/>
        </w:rPr>
      </w:pPr>
      <w:r w:rsidRPr="00C01C0E">
        <w:rPr>
          <w:rFonts w:ascii="Trebuchet MS" w:hAnsi="Trebuchet MS" w:cs="Calibri"/>
          <w:b/>
          <w:bCs/>
          <w:u w:val="single"/>
        </w:rPr>
        <w:t xml:space="preserve">Reguli </w:t>
      </w:r>
      <w:proofErr w:type="spellStart"/>
      <w:r w:rsidRPr="00C01C0E">
        <w:rPr>
          <w:rFonts w:ascii="Trebuchet MS" w:hAnsi="Trebuchet MS" w:cs="Calibri"/>
          <w:b/>
          <w:bCs/>
          <w:u w:val="single"/>
        </w:rPr>
        <w:t>privind</w:t>
      </w:r>
      <w:proofErr w:type="spellEnd"/>
      <w:r w:rsidRPr="00C01C0E">
        <w:rPr>
          <w:rFonts w:ascii="Trebuchet MS" w:hAnsi="Trebuchet MS" w:cs="Calibri"/>
          <w:b/>
          <w:bCs/>
          <w:u w:val="single"/>
        </w:rPr>
        <w:t xml:space="preserve"> </w:t>
      </w:r>
      <w:proofErr w:type="spellStart"/>
      <w:r w:rsidRPr="00C01C0E">
        <w:rPr>
          <w:rFonts w:ascii="Trebuchet MS" w:hAnsi="Trebuchet MS" w:cs="Calibri"/>
          <w:b/>
          <w:bCs/>
          <w:u w:val="single"/>
        </w:rPr>
        <w:t>cumulul</w:t>
      </w:r>
      <w:proofErr w:type="spellEnd"/>
      <w:r w:rsidRPr="00C01C0E">
        <w:rPr>
          <w:rFonts w:ascii="Trebuchet MS" w:hAnsi="Trebuchet MS" w:cs="Calibri"/>
          <w:b/>
          <w:bCs/>
          <w:u w:val="single"/>
        </w:rPr>
        <w:t xml:space="preserve"> </w:t>
      </w:r>
      <w:proofErr w:type="spellStart"/>
      <w:r w:rsidRPr="00C01C0E">
        <w:rPr>
          <w:rFonts w:ascii="Trebuchet MS" w:hAnsi="Trebuchet MS" w:cs="Calibri"/>
          <w:b/>
          <w:bCs/>
          <w:u w:val="single"/>
        </w:rPr>
        <w:t>ajutoarelor</w:t>
      </w:r>
      <w:proofErr w:type="spellEnd"/>
    </w:p>
    <w:p w14:paraId="5860866E" w14:textId="7B8BF4DA"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Pentru respectarea regulilor de cumul, solicitantul ajutorului va prezenta o Declarație privind ajutoarele de stat şi de minimis pe propria răspundere, în care va menționa informațiile referitoare la orice alt ajutor de stat/de minimis de care a beneficiat și dacă este în curs de solicitare a altor ajutoare de stat/de minimis, pentru aceleași cheltuieli eligibile cu cele propuse prin proiect. De asemenea, va menționa orice alte ajutoare de minimis primite în ultimii 3 ani de la data depunerii cererii de finanțare, respectiv de la data la care se încheie actul de acordare a ajutorului de minimis cu respectarea prevederilor referitoare la întreprinderea unică.</w:t>
      </w:r>
    </w:p>
    <w:p w14:paraId="41F365B1"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Dacă intervin modificări ale informațiilor inițiale până la data acordării ajutorului, declarația va fi actualizată de către solicitantul ajutorului de minimis înainte de încheierea actului de acordare a ajutorului de minimis.</w:t>
      </w:r>
    </w:p>
    <w:p w14:paraId="2470ED95" w14:textId="433D5192"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anul depunerii cererii de finanțare nu coincide cu anul acordării ajutorului, respectiva declarație va fi actualizată de către solicitantul ajutorului de minimis înainte de încheierea actului de acordare a ajutorului de minimis.</w:t>
      </w:r>
    </w:p>
    <w:p w14:paraId="1B572674"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Declarația privind ajutoarele de stat şi de minimis va cuprinde şi informații privind orice alt ajutor regional acordat pentru o investiție similară demarată în ultimii 3 ani de către solicitantul ajutorului (la nivel de grup) în același județ.</w:t>
      </w:r>
    </w:p>
    <w:p w14:paraId="1468D90C"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lastRenderedPageBreak/>
        <w:t>În cazul în care solicitantul ajutorului (la nivel de grup) a beneficiat de ajutor de stat regional pentru o investiție inițială legată de aceeași activitate sau de una similară demarată în același județ, în ultimii 3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155B6685" w14:textId="77777777" w:rsidR="00C01C0E" w:rsidRDefault="00C01C0E" w:rsidP="00C01C0E">
      <w:pPr>
        <w:pStyle w:val="ListParagraph"/>
        <w:tabs>
          <w:tab w:val="left" w:pos="426"/>
        </w:tabs>
        <w:suppressAutoHyphens/>
        <w:autoSpaceDE w:val="0"/>
        <w:autoSpaceDN w:val="0"/>
        <w:spacing w:line="360" w:lineRule="auto"/>
        <w:ind w:left="0"/>
        <w:jc w:val="both"/>
        <w:textAlignment w:val="baseline"/>
        <w:rPr>
          <w:rFonts w:ascii="Trebuchet MS" w:hAnsi="Trebuchet MS" w:cs="Calibri"/>
        </w:rPr>
      </w:pPr>
    </w:p>
    <w:p w14:paraId="6E78C8E4"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Un proiect unic de investiții nu poate fi divizat în mai multe subproiecte în scopul de a beneficia de ajutor de stat în valoare mai mare decât valoarea maximă prevăzută pentru proiectele mari de investiții.</w:t>
      </w:r>
    </w:p>
    <w:p w14:paraId="2ABFC518"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Ajutoarele de minimis acordate pot fi cumulate cu ajutoarele de minimis acordate în conformitate cu Regulamentul (UE) 2023/2832 al Comisiei</w:t>
      </w:r>
      <w:r w:rsidRPr="00624779">
        <w:rPr>
          <w:rFonts w:eastAsia="Courier New" w:cstheme="minorHAnsi"/>
          <w:color w:val="000000"/>
          <w:kern w:val="0"/>
          <w:lang w:val="ro-RO" w:eastAsia="ro-RO"/>
          <w14:ligatures w14:val="none"/>
        </w:rPr>
        <w:footnoteReference w:id="2"/>
      </w:r>
      <w:r w:rsidRPr="00624779">
        <w:rPr>
          <w:rFonts w:eastAsia="Courier New" w:cstheme="minorHAnsi"/>
          <w:color w:val="000000"/>
          <w:kern w:val="0"/>
          <w:sz w:val="24"/>
          <w:szCs w:val="24"/>
          <w:lang w:val="ro-RO" w:eastAsia="ro-RO"/>
          <w14:ligatures w14:val="none"/>
        </w:rPr>
        <w:t xml:space="preserve"> , în limita plafonului stabilit în regulamentul respectiv . Acestea pot fi cumulate cu ajutoare de minimis acordate în conformitate cu alte regulamente de minimis în limita plafonului relevant menţionat în această secţiune.</w:t>
      </w:r>
    </w:p>
    <w:p w14:paraId="1DF9E432" w14:textId="4EDB5496"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Ajutoarele de stat regionale acordate în baza schemei de ajutor de sprijin constând în acordarea unor ajutoare de stat regionale şi ajutoare de minimis pot fi cumulate cu orice alte ajutoare de stat sau de minimis atât timp cât măsurile respective vizează costuri eligibile identificabile diferite sau cu orice alt ajutor de stat sau de minimis,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nr.2014/651 al Comisiei.</w:t>
      </w:r>
    </w:p>
    <w:p w14:paraId="1252A249"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Ajutoarele de minimis care nu se acordă pentru sau nu sunt legate de costuri eligibile specifice pot fi cumulate cu alte ajutoare de stat acordate în temeiul unui regulament de exceptare pe categorii sau al unei decizii de exceptare pe categorii adoptat(e) de Comisia Europeană.</w:t>
      </w:r>
    </w:p>
    <w:p w14:paraId="399E587B"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PR SM, ajutorul de stat regional și ajutorul de minimis se consideră acordate în momentul în care dreptul legal de a beneficia de acesta este conferit întreprinderii, respectiv data semnării contractului de finanțare, în temeiul legislației naționale aplicabile, indiferent de data la care ajutoarele se plătesc.</w:t>
      </w:r>
    </w:p>
    <w:p w14:paraId="0AB52819" w14:textId="77777777" w:rsidR="00C01C0E" w:rsidRDefault="00C01C0E" w:rsidP="00C01C0E">
      <w:pPr>
        <w:spacing w:line="360" w:lineRule="auto"/>
        <w:jc w:val="both"/>
        <w:rPr>
          <w:rFonts w:ascii="Trebuchet MS" w:hAnsi="Trebuchet MS"/>
          <w:iCs/>
          <w:color w:val="000000" w:themeColor="text1"/>
        </w:rPr>
      </w:pPr>
    </w:p>
    <w:p w14:paraId="62D01083" w14:textId="77777777" w:rsidR="00C01C0E" w:rsidRDefault="00C01C0E" w:rsidP="00C01C0E">
      <w:pPr>
        <w:spacing w:line="360" w:lineRule="auto"/>
        <w:jc w:val="both"/>
        <w:rPr>
          <w:rFonts w:ascii="Trebuchet MS" w:hAnsi="Trebuchet MS" w:cs="Calibri"/>
          <w:b/>
          <w:bCs/>
          <w:u w:val="single"/>
        </w:rPr>
      </w:pPr>
      <w:proofErr w:type="spellStart"/>
      <w:r>
        <w:rPr>
          <w:rFonts w:ascii="Trebuchet MS" w:hAnsi="Trebuchet MS" w:cs="Calibri"/>
          <w:b/>
          <w:bCs/>
          <w:u w:val="single"/>
        </w:rPr>
        <w:t>Recuperarea</w:t>
      </w:r>
      <w:proofErr w:type="spellEnd"/>
      <w:r>
        <w:rPr>
          <w:rFonts w:ascii="Trebuchet MS" w:hAnsi="Trebuchet MS" w:cs="Calibri"/>
          <w:b/>
          <w:bCs/>
          <w:u w:val="single"/>
        </w:rPr>
        <w:t xml:space="preserve"> </w:t>
      </w:r>
      <w:proofErr w:type="spellStart"/>
      <w:r>
        <w:rPr>
          <w:rFonts w:ascii="Trebuchet MS" w:hAnsi="Trebuchet MS" w:cs="Calibri"/>
          <w:b/>
          <w:bCs/>
          <w:u w:val="single"/>
        </w:rPr>
        <w:t>ajutoarelor</w:t>
      </w:r>
      <w:proofErr w:type="spellEnd"/>
      <w:r>
        <w:rPr>
          <w:rFonts w:ascii="Trebuchet MS" w:hAnsi="Trebuchet MS" w:cs="Calibri"/>
          <w:b/>
          <w:bCs/>
          <w:u w:val="single"/>
        </w:rPr>
        <w:t xml:space="preserve"> de stat regional </w:t>
      </w:r>
      <w:proofErr w:type="spellStart"/>
      <w:r>
        <w:rPr>
          <w:rFonts w:ascii="Trebuchet MS" w:hAnsi="Trebuchet MS" w:cs="Calibri"/>
          <w:b/>
          <w:bCs/>
          <w:u w:val="single"/>
        </w:rPr>
        <w:t>și</w:t>
      </w:r>
      <w:proofErr w:type="spellEnd"/>
      <w:r>
        <w:rPr>
          <w:rFonts w:ascii="Trebuchet MS" w:hAnsi="Trebuchet MS" w:cs="Calibri"/>
          <w:b/>
          <w:bCs/>
          <w:u w:val="single"/>
        </w:rPr>
        <w:t xml:space="preserve"> de minimis</w:t>
      </w:r>
    </w:p>
    <w:p w14:paraId="63164BBA" w14:textId="62A5E3CF"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Recuperarea ajutorului de stat regional și de minimis se realizează de către Agenția pentru Dezvoltare Regională Sud Muntenia prin AMPRSM, în calitate de furnizor al ajutorului de stat </w:t>
      </w:r>
      <w:r w:rsidRPr="00624779">
        <w:rPr>
          <w:rFonts w:eastAsia="Courier New" w:cstheme="minorHAnsi"/>
          <w:color w:val="000000"/>
          <w:kern w:val="0"/>
          <w:sz w:val="24"/>
          <w:szCs w:val="24"/>
          <w:lang w:val="ro-RO" w:eastAsia="ro-RO"/>
          <w14:ligatures w14:val="none"/>
        </w:rPr>
        <w:lastRenderedPageBreak/>
        <w:t xml:space="preserve">regional și de minimis în conformitate cu prevederile Ordonanței de Urgență a Guvernului nr. 77/2014, aprobată cu modificări şi completări prin Legea nr. 20/2015, cu modificările ulterioare şi ale Ordonanței de Urgență a Guvernului nr. 66/2011, aprobată cu modificări şi completări prin Legea nr. 142/2012, cu modificările şi completările ulterioare precum și în conformitate cu Acordul-cadru de delegare a atribuțiilor privind implementarea PR Sud Muntenia 2021-2027 cu numărul ADR SM 337/AM/04.07.2022, respectiv cu numărul MF 12974/04.08.2022, capitol III – Drepturi și obligații OI-SIFE, art. 4, alin. 4.1. </w:t>
      </w:r>
    </w:p>
    <w:p w14:paraId="69640C1D"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acest sens, furnizorul schemei de ajutor de stat regional și de minimis va elabora procedura de recuperare a ajutorului de stat regional și de minimis.</w:t>
      </w:r>
    </w:p>
    <w:p w14:paraId="2B706A27" w14:textId="77777777" w:rsidR="00C01C0E"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Ajutorul de stat regional și de minimis care trebuie recuperat include şi dobânda aferentă, datorată de la data plății ajutorului până la data recuperării acestuia. Procedura de calcul al dobânzii se stabileşte prin instrucţiuni emise de Consiliul Concurenţei</w:t>
      </w:r>
      <w:r w:rsidRPr="00624779">
        <w:rPr>
          <w:rFonts w:eastAsia="Courier New" w:cstheme="minorHAnsi"/>
          <w:color w:val="000000"/>
          <w:kern w:val="0"/>
          <w:sz w:val="24"/>
          <w:szCs w:val="24"/>
          <w:lang w:val="ro-RO" w:eastAsia="ro-RO"/>
          <w14:ligatures w14:val="none"/>
        </w:rPr>
        <w:footnoteReference w:id="3"/>
      </w:r>
      <w:r w:rsidRPr="00624779">
        <w:rPr>
          <w:rFonts w:eastAsia="Courier New" w:cstheme="minorHAnsi"/>
          <w:color w:val="000000"/>
          <w:kern w:val="0"/>
          <w:sz w:val="24"/>
          <w:szCs w:val="24"/>
          <w:lang w:val="ro-RO" w:eastAsia="ro-RO"/>
          <w14:ligatures w14:val="none"/>
        </w:rPr>
        <w:t>.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seria L, nr. 140 din 30 aprilie 2004, cu modificările şi completările ulterioare, precum şi cu respectarea prevederilor Regulamentului (UE) nr. 2015/1.589 al Consiliului din 13 iulie 2015 de stabilire a normelor de aplicare a articolului 108 din Tratatul privind funcționarea Uniunii Europene, publicat în Jurnalul Oficial al Uniunii Europene, seria L, nr. 248 din 24 septembrie 2015.</w:t>
      </w:r>
    </w:p>
    <w:p w14:paraId="26F854B2" w14:textId="77777777" w:rsidR="00624779" w:rsidRPr="00624779" w:rsidRDefault="00624779"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p>
    <w:p w14:paraId="12A530E7" w14:textId="77777777" w:rsidR="00C01C0E" w:rsidRDefault="00C01C0E" w:rsidP="00C01C0E">
      <w:pPr>
        <w:spacing w:line="360" w:lineRule="auto"/>
        <w:jc w:val="both"/>
        <w:rPr>
          <w:rFonts w:ascii="Trebuchet MS" w:hAnsi="Trebuchet MS" w:cs="Calibri"/>
          <w:b/>
          <w:color w:val="FF0000"/>
          <w:u w:val="single"/>
        </w:rPr>
      </w:pPr>
      <w:proofErr w:type="spellStart"/>
      <w:r>
        <w:rPr>
          <w:rFonts w:ascii="Trebuchet MS" w:hAnsi="Trebuchet MS" w:cs="Calibri"/>
          <w:b/>
          <w:u w:val="single"/>
        </w:rPr>
        <w:t>Procedura</w:t>
      </w:r>
      <w:proofErr w:type="spellEnd"/>
      <w:r>
        <w:rPr>
          <w:rFonts w:ascii="Trebuchet MS" w:hAnsi="Trebuchet MS" w:cs="Calibri"/>
          <w:b/>
          <w:u w:val="single"/>
        </w:rPr>
        <w:t xml:space="preserve"> de </w:t>
      </w:r>
      <w:proofErr w:type="spellStart"/>
      <w:r>
        <w:rPr>
          <w:rFonts w:ascii="Trebuchet MS" w:hAnsi="Trebuchet MS" w:cs="Calibri"/>
          <w:b/>
          <w:u w:val="single"/>
        </w:rPr>
        <w:t>implementare</w:t>
      </w:r>
      <w:proofErr w:type="spellEnd"/>
      <w:r>
        <w:rPr>
          <w:rFonts w:ascii="Trebuchet MS" w:hAnsi="Trebuchet MS" w:cs="Calibri"/>
          <w:b/>
          <w:u w:val="single"/>
        </w:rPr>
        <w:t xml:space="preserve"> a </w:t>
      </w:r>
      <w:proofErr w:type="spellStart"/>
      <w:r>
        <w:rPr>
          <w:rFonts w:ascii="Trebuchet MS" w:hAnsi="Trebuchet MS" w:cs="Calibri"/>
          <w:b/>
          <w:u w:val="single"/>
        </w:rPr>
        <w:t>schemei</w:t>
      </w:r>
      <w:proofErr w:type="spellEnd"/>
    </w:p>
    <w:p w14:paraId="6651B7C3"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Agenția de Dezvoltare Regională Sud Muntenia, prin Autoritatea de Management pentru Programul Regional 2021-2027, este furnizorul ajutorului de stat regional şi de minimis, precum și instituția responsabilă cu implementarea schemei de ajutor de sprijin constând în acordarea unor ajutoare de stat regionale şi ajutoare de minimis. </w:t>
      </w:r>
    </w:p>
    <w:p w14:paraId="18A9984F"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Pentru a beneficia de ajutoarele de stat regional și de minimis, solicitanții vor depune o cerere standard de finanțare, împreună cu anexele aferente, urmând procedura de evaluare, selecție şi contractare detaliată în prezentul ghid.</w:t>
      </w:r>
    </w:p>
    <w:p w14:paraId="15666128"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Ajutorul de stat regional, respectiv ajutorul de minimis se vor acorda dacă sunt îndeplinite condițiile prevăzute în schema de ajutor de sprijin constând în acordarea unor ajutoare de stat regionale şi ajutoare de minimis şi în Ghidul Solicitantului.</w:t>
      </w:r>
    </w:p>
    <w:p w14:paraId="13A9F0A9"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Agenția pentru Dezvoltare Regională Sud Muntenia își rezervă dreptul de a nu achita/acorda ajutor de stat regional sau ajutor de minimis sau de a solicita recuperarea ajutoarelor deja acordate, în cazul în care documentele şi informațiile furnizate de către beneficiar în documentele depuse se dovedesc a fi incorecte sau false.</w:t>
      </w:r>
    </w:p>
    <w:p w14:paraId="79822E8D"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lastRenderedPageBreak/>
        <w:t>Agenția pentru Dezvoltare Regională Sud Muntenia va informa în scris, prin contractul de finanțare, întreprinderea beneficiară în legătură cu valoarea ajutorului de stat regional acordat şi, după caz, a ajutorului de minimis acordat (exprimată ca echivalent brut al finanțării nerambursabile), precum şi în legătură cu caracterul de minimis al acestuia din urmă, cu referire expresă la prevederile Regulamentului (UE) nr. 2830/2023 al Comisiei privind aplicarea articolelor 107 şi 108 din Tratatul privind funcționarea Uniunii Europene a ajutoarelor de minimis, cu modificările și completările ulterioare, precum si la Regulamentul (UE) nr. 651/2014 al Comisiei din 17 iunie 2014 de declarare a anumitor categorii de ajutoare compatibile cu piaţa internă în aplicarea articolelor 107 și 108 din tratat, cu modificările și completările ulterioare. Contractul de finanțare va menționa și plafonul maxim permis, aplicabil fiecărui beneficiar în parte.</w:t>
      </w:r>
    </w:p>
    <w:p w14:paraId="1240C90B" w14:textId="77777777" w:rsidR="00C01C0E" w:rsidRDefault="00C01C0E" w:rsidP="00C01C0E">
      <w:pPr>
        <w:spacing w:line="360" w:lineRule="auto"/>
        <w:jc w:val="both"/>
        <w:rPr>
          <w:rFonts w:ascii="Trebuchet MS" w:hAnsi="Trebuchet MS" w:cstheme="minorHAnsi"/>
        </w:rPr>
      </w:pPr>
    </w:p>
    <w:p w14:paraId="5A6D5B2C" w14:textId="77777777" w:rsidR="00C01C0E" w:rsidRDefault="00C01C0E" w:rsidP="00C01C0E">
      <w:pPr>
        <w:spacing w:line="360" w:lineRule="auto"/>
        <w:jc w:val="both"/>
        <w:rPr>
          <w:rFonts w:ascii="Trebuchet MS" w:hAnsi="Trebuchet MS" w:cstheme="minorHAnsi"/>
          <w:b/>
          <w:bCs/>
          <w:u w:val="single"/>
        </w:rPr>
      </w:pPr>
      <w:r>
        <w:rPr>
          <w:rFonts w:ascii="Trebuchet MS" w:hAnsi="Trebuchet MS" w:cstheme="minorHAnsi"/>
          <w:b/>
          <w:bCs/>
          <w:u w:val="single"/>
        </w:rPr>
        <w:t xml:space="preserve">Reguli </w:t>
      </w:r>
      <w:proofErr w:type="spellStart"/>
      <w:r>
        <w:rPr>
          <w:rFonts w:ascii="Trebuchet MS" w:hAnsi="Trebuchet MS" w:cstheme="minorHAnsi"/>
          <w:b/>
          <w:bCs/>
          <w:u w:val="single"/>
        </w:rPr>
        <w:t>privind</w:t>
      </w:r>
      <w:proofErr w:type="spellEnd"/>
      <w:r>
        <w:rPr>
          <w:rFonts w:ascii="Trebuchet MS" w:hAnsi="Trebuchet MS" w:cstheme="minorHAnsi"/>
          <w:b/>
          <w:bCs/>
          <w:u w:val="single"/>
        </w:rPr>
        <w:t xml:space="preserve"> </w:t>
      </w:r>
      <w:proofErr w:type="spellStart"/>
      <w:r>
        <w:rPr>
          <w:rFonts w:ascii="Trebuchet MS" w:hAnsi="Trebuchet MS" w:cstheme="minorHAnsi"/>
          <w:b/>
          <w:bCs/>
          <w:u w:val="single"/>
        </w:rPr>
        <w:t>transparenţa</w:t>
      </w:r>
      <w:proofErr w:type="spellEnd"/>
      <w:r>
        <w:rPr>
          <w:rFonts w:ascii="Trebuchet MS" w:hAnsi="Trebuchet MS" w:cstheme="minorHAnsi"/>
          <w:b/>
          <w:bCs/>
          <w:u w:val="single"/>
        </w:rPr>
        <w:t xml:space="preserve">, </w:t>
      </w:r>
      <w:proofErr w:type="spellStart"/>
      <w:r>
        <w:rPr>
          <w:rFonts w:ascii="Trebuchet MS" w:hAnsi="Trebuchet MS" w:cstheme="minorHAnsi"/>
          <w:b/>
          <w:bCs/>
          <w:u w:val="single"/>
        </w:rPr>
        <w:t>monitorizarea</w:t>
      </w:r>
      <w:proofErr w:type="spellEnd"/>
      <w:r>
        <w:rPr>
          <w:rFonts w:ascii="Trebuchet MS" w:hAnsi="Trebuchet MS" w:cstheme="minorHAnsi"/>
          <w:b/>
          <w:bCs/>
          <w:u w:val="single"/>
        </w:rPr>
        <w:t xml:space="preserve"> </w:t>
      </w:r>
      <w:proofErr w:type="spellStart"/>
      <w:r>
        <w:rPr>
          <w:rFonts w:ascii="Trebuchet MS" w:hAnsi="Trebuchet MS" w:cstheme="minorHAnsi"/>
          <w:b/>
          <w:bCs/>
          <w:u w:val="single"/>
        </w:rPr>
        <w:t>şi</w:t>
      </w:r>
      <w:proofErr w:type="spellEnd"/>
      <w:r>
        <w:rPr>
          <w:rFonts w:ascii="Trebuchet MS" w:hAnsi="Trebuchet MS" w:cstheme="minorHAnsi"/>
          <w:b/>
          <w:bCs/>
          <w:u w:val="single"/>
        </w:rPr>
        <w:t xml:space="preserve"> </w:t>
      </w:r>
      <w:proofErr w:type="spellStart"/>
      <w:r>
        <w:rPr>
          <w:rFonts w:ascii="Trebuchet MS" w:hAnsi="Trebuchet MS" w:cstheme="minorHAnsi"/>
          <w:b/>
          <w:bCs/>
          <w:u w:val="single"/>
        </w:rPr>
        <w:t>raportarea</w:t>
      </w:r>
      <w:proofErr w:type="spellEnd"/>
    </w:p>
    <w:p w14:paraId="304F9F52"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Agenția de Dezvoltare Regională Sud Muntenia are obligația de a monitoriza permanent ajutoarele de stat și de minimis acordate şi de a dispune măsurile care se impun în cazul nerespectării condițiilor din prezentul ghid sau din legislația națională ori europeană aplicabilă. </w:t>
      </w:r>
    </w:p>
    <w:p w14:paraId="04BBD30C"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În vederea asigurării monitorizării ajutoarelor de stat la nivel european şi național, </w:t>
      </w:r>
      <w:bookmarkStart w:id="4" w:name="_Hlk132892688"/>
      <w:r w:rsidRPr="00624779">
        <w:rPr>
          <w:rFonts w:eastAsia="Courier New" w:cstheme="minorHAnsi"/>
          <w:color w:val="000000"/>
          <w:kern w:val="0"/>
          <w:sz w:val="24"/>
          <w:szCs w:val="24"/>
          <w:lang w:val="ro-RO" w:eastAsia="ro-RO"/>
          <w14:ligatures w14:val="none"/>
        </w:rPr>
        <w:t xml:space="preserve">Agenția pentru Dezvoltare Regională Sud Muntenia </w:t>
      </w:r>
      <w:bookmarkEnd w:id="4"/>
      <w:r w:rsidRPr="00624779">
        <w:rPr>
          <w:rFonts w:eastAsia="Courier New" w:cstheme="minorHAnsi"/>
          <w:color w:val="000000"/>
          <w:kern w:val="0"/>
          <w:sz w:val="24"/>
          <w:szCs w:val="24"/>
          <w:lang w:val="ro-RO" w:eastAsia="ro-RO"/>
          <w14:ligatures w14:val="none"/>
        </w:rPr>
        <w:t>are obligația să păstreze evidența detaliată a ajutoarelor acordate în baza prezentului ordin pe o perioadă de minimum 10 ani fiscali de la data acordării ultimului ajutor individual. Această evidență trebuie să conțină toate informațiile necesare pentru a demonstra respectarea condițiilor impuse de legislația comunitară în domeniul ajutorului de stat şi de minimis, inclusiv în ceea ce priveşte obligaţiile de monitorizare şi raportare.</w:t>
      </w:r>
    </w:p>
    <w:p w14:paraId="6F83A8BB"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Agenția pentru Dezvoltare Regională Sud Muntenia, în calitate de autoritate responsabilă cu implementarea schemei de sprijin, are obligația de a transmite Consiliului Concurenței toate datele şi informațiile necesare pentru monitorizarea ajutoarelor de stat şi de minimis la nivel național, în formatul şi în termenul prevăzute de Regulamentul privind procedurile de monitorizare a ajutoarelor de stat și de minimis pus în aplicare prin Ordinul președintelui Consiliului Concurenței nr. 441/2022, precum şi datele şi informațiile necesare pentru întocmirea inventarului ajutoarelor de stat şi de minimis şi a rapoartelor şi informărilor necesare îndeplinirii obligațiilor României în calitate de stat membru al Uniunii Europene.</w:t>
      </w:r>
    </w:p>
    <w:p w14:paraId="28ECEF58"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În cazul în care furnizorul nu are date definitive privind valoarea ajutorului, acesta va transmite Consiliului Concurenţei valori estimative.</w:t>
      </w:r>
    </w:p>
    <w:p w14:paraId="24A6C715"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Erorile constatate de furnizor şi corecţiile legale, anulările, recalcularile, recuperările și rambursările, se raportează Consiliului Concurenţei până la data de 31 martie a anului următor anului de raportare.</w:t>
      </w:r>
    </w:p>
    <w:p w14:paraId="2D302861"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Pentru a crea posibilitatea verificării ex-ante a eligibilității potențialilor beneficiari, în conformitate cu prevederile art. 29 din din OUG nr.77/2014 cu modificările şi completările </w:t>
      </w:r>
      <w:r w:rsidRPr="00624779">
        <w:rPr>
          <w:rFonts w:eastAsia="Courier New" w:cstheme="minorHAnsi"/>
          <w:color w:val="000000"/>
          <w:kern w:val="0"/>
          <w:sz w:val="24"/>
          <w:szCs w:val="24"/>
          <w:lang w:val="ro-RO" w:eastAsia="ro-RO"/>
          <w14:ligatures w14:val="none"/>
        </w:rPr>
        <w:lastRenderedPageBreak/>
        <w:t>ulterioare, Agenția pentru Dezvoltare Regională Sud Muntenia, în calitate de furnizor al schemei de ajutor de stat, are obligația încărcării în Registrul general al ajutoarelor de stat acordate în România (RegAS) a schemei de ajutor de stat, în termen de 10 zile lucrătoare de la data intrării în vigoare a acesteia.</w:t>
      </w:r>
    </w:p>
    <w:p w14:paraId="601B68D7" w14:textId="5FCB9221"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Contractele, obligațiile de recuperare a ajutoarelor şi rambursarea efectivă a respectivelor obligații, aferente  schemei, se vor încărca în RegAS în termen de 7 zile lucrătoare de la data semnării contractului de finanțare, respectiv de la data instituirii obligațiilor de recuperare a ajutoarelor sau a rambursării efective a respectivelor obligații. Plățile se încarcă de către ADR SM în termen de 10 zile lucrătoare de la data plății. </w:t>
      </w:r>
    </w:p>
    <w:p w14:paraId="75D899C5"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Furnizorul schemei de ajutor de stat are obligația de a transmite Comisiei Europene, prin intermediul sistemului electronic de notificare al Comisiei, rezumatul informaţiilor despre măsura de ajutor exceptată, în formatul standard prevăzut în anexa II, împreună cu un link care oferă acces la textul integral al măsurii de ajutor, inclusiv la modificările sale, în termen de 20 de zile lucrătoare de la intrarea sa în vigoare.</w:t>
      </w:r>
    </w:p>
    <w:p w14:paraId="608247C2" w14:textId="77777777" w:rsidR="00C01C0E" w:rsidRPr="00624779" w:rsidRDefault="00C01C0E" w:rsidP="00624779">
      <w:pPr>
        <w:spacing w:line="240" w:lineRule="auto"/>
        <w:jc w:val="both"/>
        <w:rPr>
          <w:rFonts w:ascii="Trebuchet MS" w:hAnsi="Trebuchet MS" w:cstheme="minorHAnsi"/>
          <w:lang w:val="ro-RO"/>
        </w:rPr>
      </w:pPr>
      <w:r w:rsidRPr="00624779">
        <w:rPr>
          <w:rFonts w:eastAsia="Courier New" w:cstheme="minorHAnsi"/>
          <w:color w:val="000000"/>
          <w:kern w:val="0"/>
          <w:sz w:val="24"/>
          <w:szCs w:val="24"/>
          <w:lang w:val="ro-RO" w:eastAsia="ro-RO"/>
          <w14:ligatures w14:val="none"/>
        </w:rPr>
        <w:t>Informațiile prevăzute în anexa III a Regulamentului (UE) 651/2014 privind fiecare ajutor individual care depășește echivalentul în lei a 100.000 euro vor fi publicate pe pagina națională</w:t>
      </w:r>
      <w:r w:rsidRPr="00624779">
        <w:rPr>
          <w:rFonts w:ascii="Trebuchet MS" w:hAnsi="Trebuchet MS" w:cstheme="minorHAnsi"/>
          <w:lang w:val="ro-RO"/>
        </w:rPr>
        <w:t xml:space="preserve"> </w:t>
      </w:r>
      <w:hyperlink r:id="rId7" w:history="1">
        <w:r w:rsidRPr="00624779">
          <w:rPr>
            <w:rStyle w:val="Hyperlink"/>
            <w:rFonts w:ascii="Trebuchet MS" w:hAnsi="Trebuchet MS" w:cstheme="minorHAnsi"/>
            <w:lang w:val="ro-RO"/>
          </w:rPr>
          <w:t>www.ajutordestat.ro</w:t>
        </w:r>
      </w:hyperlink>
      <w:r w:rsidRPr="00624779">
        <w:rPr>
          <w:rFonts w:ascii="Trebuchet MS" w:hAnsi="Trebuchet MS" w:cstheme="minorHAnsi"/>
          <w:lang w:val="ro-RO"/>
        </w:rPr>
        <w:t>.</w:t>
      </w:r>
    </w:p>
    <w:p w14:paraId="664D00E5" w14:textId="553BF774" w:rsidR="00C01C0E" w:rsidRPr="00624779" w:rsidRDefault="00C01C0E" w:rsidP="00624779">
      <w:pPr>
        <w:spacing w:line="240" w:lineRule="auto"/>
        <w:jc w:val="both"/>
        <w:rPr>
          <w:rStyle w:val="Hyperlink"/>
          <w:rFonts w:ascii="Trebuchet MS" w:hAnsi="Trebuchet MS" w:cstheme="minorHAnsi"/>
          <w:lang w:val="ro-RO"/>
        </w:rPr>
      </w:pPr>
      <w:r w:rsidRPr="00624779">
        <w:rPr>
          <w:rFonts w:eastAsia="Courier New" w:cstheme="minorHAnsi"/>
          <w:color w:val="000000"/>
          <w:kern w:val="0"/>
          <w:sz w:val="24"/>
          <w:szCs w:val="24"/>
          <w:lang w:val="ro-RO" w:eastAsia="ro-RO"/>
          <w14:ligatures w14:val="none"/>
        </w:rPr>
        <w:t xml:space="preserve">Furnizorul va asigura publicarea Anexei II -Informaţii privind ajutoarele de stat exceptate în condiţiile prevăzute în prezentul regulament a Regulamentului (UE) 651/2014 pe pagina </w:t>
      </w:r>
      <w:hyperlink r:id="rId8" w:history="1">
        <w:r w:rsidR="00624779" w:rsidRPr="00624779">
          <w:rPr>
            <w:rStyle w:val="Hyperlink"/>
            <w:rFonts w:ascii="Trebuchet MS" w:hAnsi="Trebuchet MS" w:cstheme="minorHAnsi"/>
            <w:lang w:val="ro-RO"/>
          </w:rPr>
          <w:t>https://2021-2027.adrmuntenia.ro/</w:t>
        </w:r>
      </w:hyperlink>
      <w:r w:rsidRPr="00624779">
        <w:rPr>
          <w:rStyle w:val="Hyperlink"/>
          <w:rFonts w:ascii="Trebuchet MS" w:hAnsi="Trebuchet MS" w:cstheme="minorHAnsi"/>
          <w:lang w:val="ro-RO"/>
        </w:rPr>
        <w:t>.</w:t>
      </w:r>
    </w:p>
    <w:p w14:paraId="2A2C7F5E"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În baza unei cereri scrise, emisă de Comisia Europeană, Agenția pentru Dezvoltare Regională Sud Muntenia va transmite acesteia, prin intermediul Consiliului Concurenței, în 20 de zile lucrătoare sau în termenul fixat în cerere, toate informațiile pe care Comisia le consideră necesare pentru evaluarea respectării condițiilor stabilite prin  schema de ajutor de sprijin constând în acordarea unor ajutoare de stat regionale şi ajutoare de minimis. </w:t>
      </w:r>
    </w:p>
    <w:p w14:paraId="081F0F8B"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Agenția pentru Dezvoltare Regională Sud Muntenia va transmite spre informare Consiliului Concurenței schema de ajutor de sprijin constând în acordarea unor ajutoare de stat regionale şi ajutoare de minimis, în termen de 15 zile de la data adoptării acesteia, conform art. 17 din Ordonanța de Urgență a Guvernului nr. 77/2014 privind procedurile naționale în domeniul ajutorului de stat, precum şi pentru modificarea şi completarea Legii concurenței nr. 21/1996, aprobat</w:t>
      </w:r>
      <w:bookmarkStart w:id="5" w:name="_Hlk152928028"/>
      <w:r w:rsidRPr="00624779">
        <w:rPr>
          <w:rFonts w:eastAsia="Courier New" w:cstheme="minorHAnsi"/>
          <w:color w:val="000000"/>
          <w:kern w:val="0"/>
          <w:sz w:val="24"/>
          <w:szCs w:val="24"/>
          <w:lang w:val="ro-RO" w:eastAsia="ro-RO"/>
          <w14:ligatures w14:val="none"/>
        </w:rPr>
        <w:t>ă</w:t>
      </w:r>
      <w:bookmarkEnd w:id="5"/>
      <w:r w:rsidRPr="00624779">
        <w:rPr>
          <w:rFonts w:eastAsia="Courier New" w:cstheme="minorHAnsi"/>
          <w:color w:val="000000"/>
          <w:kern w:val="0"/>
          <w:sz w:val="24"/>
          <w:szCs w:val="24"/>
          <w:lang w:val="ro-RO" w:eastAsia="ro-RO"/>
          <w14:ligatures w14:val="none"/>
        </w:rPr>
        <w:t xml:space="preserve"> cu modificări şi completări prin Legea nr. 20/2015, cu modificările ulterioare.</w:t>
      </w:r>
    </w:p>
    <w:p w14:paraId="2AA40B88"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Agenția pentru Dezvoltare Regională Sud Muntenia va informa Consiliul Concurenței cu privire la intrarea în vigoare a schemei de ajutor de sprijin constând în acordarea unor ajutoare de stat regionale şi ajutoare de minimis, precum şi a oricărei modificări aduse schemei, în termen de maximum 5 zile de la momentul la care acest eveniment a avut loc.</w:t>
      </w:r>
    </w:p>
    <w:p w14:paraId="306ED937"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 xml:space="preserve">Beneficiarul are obligația de a pune la dispoziția Agenției pentru Dezvoltare Regională Sud Muntenia, în formatul şi în termenul solicitate de către acesta, toate datele şi informațiile </w:t>
      </w:r>
      <w:r w:rsidRPr="00624779">
        <w:rPr>
          <w:rFonts w:eastAsia="Courier New" w:cstheme="minorHAnsi"/>
          <w:color w:val="000000"/>
          <w:kern w:val="0"/>
          <w:sz w:val="24"/>
          <w:szCs w:val="24"/>
          <w:lang w:val="ro-RO" w:eastAsia="ro-RO"/>
          <w14:ligatures w14:val="none"/>
        </w:rPr>
        <w:lastRenderedPageBreak/>
        <w:t>necesare în vederea respectării procedurilor de raportare şi monitorizare a ajutoarelor ce îi revin ca responsabilitate.</w:t>
      </w:r>
    </w:p>
    <w:p w14:paraId="56AE0F45" w14:textId="77777777" w:rsidR="00C01C0E" w:rsidRPr="00624779" w:rsidRDefault="00C01C0E" w:rsidP="00624779">
      <w:pPr>
        <w:autoSpaceDE w:val="0"/>
        <w:autoSpaceDN w:val="0"/>
        <w:adjustRightInd w:val="0"/>
        <w:spacing w:after="0" w:line="276" w:lineRule="auto"/>
        <w:jc w:val="both"/>
        <w:rPr>
          <w:rFonts w:eastAsia="Courier New" w:cstheme="minorHAnsi"/>
          <w:color w:val="000000"/>
          <w:kern w:val="0"/>
          <w:sz w:val="24"/>
          <w:szCs w:val="24"/>
          <w:lang w:val="ro-RO" w:eastAsia="ro-RO"/>
          <w14:ligatures w14:val="none"/>
        </w:rPr>
      </w:pPr>
      <w:r w:rsidRPr="00624779">
        <w:rPr>
          <w:rFonts w:eastAsia="Courier New" w:cstheme="minorHAnsi"/>
          <w:color w:val="000000"/>
          <w:kern w:val="0"/>
          <w:sz w:val="24"/>
          <w:szCs w:val="24"/>
          <w:lang w:val="ro-RO" w:eastAsia="ro-RO"/>
          <w14:ligatures w14:val="none"/>
        </w:rPr>
        <w:t>Beneficiarul trebuie să păstreze, pe o perioadă de minimum 10 ani fiscali de la data acordării ajutorului, toate documentele referitoare la ajutoarele primite pentru a demonstra respectarea tuturor condițiilor impuse de legislația comunitară în acest domeniu.</w:t>
      </w:r>
    </w:p>
    <w:p w14:paraId="2A865DE0" w14:textId="2606BD94" w:rsidR="00D81D9B" w:rsidRPr="00682F9C" w:rsidRDefault="00D81D9B" w:rsidP="00C01C0E">
      <w:pPr>
        <w:autoSpaceDE w:val="0"/>
        <w:autoSpaceDN w:val="0"/>
        <w:adjustRightInd w:val="0"/>
        <w:spacing w:after="0" w:line="276" w:lineRule="auto"/>
        <w:jc w:val="both"/>
        <w:rPr>
          <w:rFonts w:cstheme="minorHAnsi"/>
          <w:sz w:val="24"/>
          <w:szCs w:val="24"/>
          <w:lang w:val="ro-RO"/>
        </w:rPr>
      </w:pPr>
    </w:p>
    <w:sectPr w:rsidR="00D81D9B" w:rsidRPr="00682F9C" w:rsidSect="0047460F">
      <w:headerReference w:type="default" r:id="rId9"/>
      <w:footerReference w:type="default" r:id="rId10"/>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EA04A" w14:textId="77777777" w:rsidR="0047460F" w:rsidRDefault="0047460F" w:rsidP="00D81D9B">
      <w:pPr>
        <w:spacing w:after="0" w:line="240" w:lineRule="auto"/>
      </w:pPr>
      <w:r>
        <w:separator/>
      </w:r>
    </w:p>
  </w:endnote>
  <w:endnote w:type="continuationSeparator" w:id="0">
    <w:p w14:paraId="21DB21DD" w14:textId="77777777" w:rsidR="0047460F" w:rsidRDefault="0047460F"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1BE2C" w14:textId="77777777" w:rsidR="0047460F" w:rsidRDefault="0047460F" w:rsidP="00D81D9B">
      <w:pPr>
        <w:spacing w:after="0" w:line="240" w:lineRule="auto"/>
      </w:pPr>
      <w:r>
        <w:separator/>
      </w:r>
    </w:p>
  </w:footnote>
  <w:footnote w:type="continuationSeparator" w:id="0">
    <w:p w14:paraId="39C3B4C0" w14:textId="77777777" w:rsidR="0047460F" w:rsidRDefault="0047460F" w:rsidP="00D81D9B">
      <w:pPr>
        <w:spacing w:after="0" w:line="240" w:lineRule="auto"/>
      </w:pPr>
      <w:r>
        <w:continuationSeparator/>
      </w:r>
    </w:p>
  </w:footnote>
  <w:footnote w:id="1">
    <w:p w14:paraId="0A121077" w14:textId="77777777" w:rsidR="00C01C0E" w:rsidRDefault="00C01C0E" w:rsidP="00C01C0E">
      <w:pPr>
        <w:pStyle w:val="FootnoteText"/>
        <w:rPr>
          <w:rFonts w:asciiTheme="minorHAnsi" w:hAnsiTheme="minorHAnsi"/>
          <w:lang w:val="ro-RO"/>
        </w:rPr>
      </w:pPr>
      <w:r>
        <w:rPr>
          <w:rStyle w:val="FootnoteReference"/>
        </w:rPr>
        <w:footnoteRef/>
      </w:r>
      <w:r>
        <w:t xml:space="preserve"> </w:t>
      </w:r>
      <w:bookmarkStart w:id="1" w:name="_Hlk86239538"/>
      <w:r>
        <w:rPr>
          <w:rFonts w:ascii="Calibri" w:hAnsi="Calibri" w:cs="Calibri"/>
          <w:i/>
          <w:iCs/>
        </w:rPr>
        <w:t xml:space="preserve">A se </w:t>
      </w:r>
      <w:proofErr w:type="spellStart"/>
      <w:r>
        <w:rPr>
          <w:rFonts w:ascii="Calibri" w:hAnsi="Calibri" w:cs="Calibri"/>
          <w:i/>
          <w:iCs/>
        </w:rPr>
        <w:t>vedea</w:t>
      </w:r>
      <w:proofErr w:type="spellEnd"/>
      <w:r>
        <w:rPr>
          <w:rFonts w:ascii="Calibri" w:hAnsi="Calibri" w:cs="Calibri"/>
          <w:i/>
          <w:iCs/>
        </w:rPr>
        <w:t xml:space="preserve"> </w:t>
      </w:r>
      <w:proofErr w:type="spellStart"/>
      <w:r>
        <w:rPr>
          <w:rFonts w:ascii="Calibri" w:hAnsi="Calibri" w:cs="Calibri"/>
          <w:i/>
          <w:iCs/>
        </w:rPr>
        <w:t>Decizia</w:t>
      </w:r>
      <w:proofErr w:type="spellEnd"/>
      <w:r>
        <w:rPr>
          <w:rFonts w:ascii="Calibri" w:hAnsi="Calibri" w:cs="Calibri"/>
          <w:i/>
          <w:iCs/>
        </w:rPr>
        <w:t xml:space="preserve"> CJUE </w:t>
      </w:r>
      <w:proofErr w:type="spellStart"/>
      <w:r>
        <w:rPr>
          <w:rFonts w:ascii="Calibri" w:hAnsi="Calibri" w:cs="Calibri"/>
          <w:i/>
          <w:iCs/>
        </w:rPr>
        <w:t>în</w:t>
      </w:r>
      <w:proofErr w:type="spellEnd"/>
      <w:r>
        <w:rPr>
          <w:rFonts w:ascii="Calibri" w:hAnsi="Calibri" w:cs="Calibri"/>
          <w:i/>
          <w:iCs/>
        </w:rPr>
        <w:t xml:space="preserve"> </w:t>
      </w:r>
      <w:proofErr w:type="spellStart"/>
      <w:r>
        <w:rPr>
          <w:rFonts w:ascii="Calibri" w:hAnsi="Calibri" w:cs="Calibri"/>
          <w:i/>
          <w:iCs/>
        </w:rPr>
        <w:t>cauza</w:t>
      </w:r>
      <w:proofErr w:type="spellEnd"/>
      <w:r>
        <w:rPr>
          <w:rFonts w:ascii="Calibri" w:hAnsi="Calibri" w:cs="Calibri"/>
          <w:i/>
          <w:iCs/>
        </w:rPr>
        <w:t xml:space="preserve"> C-608/19, </w:t>
      </w:r>
      <w:proofErr w:type="spellStart"/>
      <w:r>
        <w:rPr>
          <w:rFonts w:ascii="Calibri" w:hAnsi="Calibri" w:cs="Calibri"/>
          <w:i/>
          <w:iCs/>
        </w:rPr>
        <w:t>pronunțată</w:t>
      </w:r>
      <w:proofErr w:type="spellEnd"/>
      <w:r>
        <w:rPr>
          <w:rFonts w:ascii="Calibri" w:hAnsi="Calibri" w:cs="Calibri"/>
          <w:i/>
          <w:iCs/>
        </w:rPr>
        <w:t xml:space="preserve"> la 28.10.2020 - „</w:t>
      </w:r>
      <w:proofErr w:type="spellStart"/>
      <w:r>
        <w:rPr>
          <w:rFonts w:ascii="Calibri" w:hAnsi="Calibri" w:cs="Calibri"/>
          <w:i/>
          <w:iCs/>
        </w:rPr>
        <w:t>Trimitere</w:t>
      </w:r>
      <w:proofErr w:type="spellEnd"/>
      <w:r>
        <w:rPr>
          <w:rFonts w:ascii="Calibri" w:hAnsi="Calibri" w:cs="Calibri"/>
          <w:i/>
          <w:iCs/>
        </w:rPr>
        <w:t xml:space="preserve"> </w:t>
      </w:r>
      <w:proofErr w:type="spellStart"/>
      <w:r>
        <w:rPr>
          <w:rFonts w:ascii="Calibri" w:hAnsi="Calibri" w:cs="Calibri"/>
          <w:i/>
          <w:iCs/>
        </w:rPr>
        <w:t>preliminară</w:t>
      </w:r>
      <w:proofErr w:type="spellEnd"/>
      <w:r>
        <w:rPr>
          <w:rFonts w:ascii="Calibri" w:hAnsi="Calibri" w:cs="Calibri"/>
          <w:i/>
          <w:iCs/>
        </w:rPr>
        <w:t xml:space="preserve"> – </w:t>
      </w:r>
      <w:proofErr w:type="spellStart"/>
      <w:r>
        <w:rPr>
          <w:rFonts w:ascii="Calibri" w:hAnsi="Calibri" w:cs="Calibri"/>
          <w:i/>
          <w:iCs/>
        </w:rPr>
        <w:t>Ajutoare</w:t>
      </w:r>
      <w:proofErr w:type="spellEnd"/>
      <w:r>
        <w:rPr>
          <w:rFonts w:ascii="Calibri" w:hAnsi="Calibri" w:cs="Calibri"/>
          <w:i/>
          <w:iCs/>
        </w:rPr>
        <w:t xml:space="preserve"> de stat – </w:t>
      </w:r>
      <w:proofErr w:type="spellStart"/>
      <w:r>
        <w:rPr>
          <w:rFonts w:ascii="Calibri" w:hAnsi="Calibri" w:cs="Calibri"/>
          <w:i/>
          <w:iCs/>
        </w:rPr>
        <w:t>Regulamentul</w:t>
      </w:r>
      <w:proofErr w:type="spellEnd"/>
      <w:r>
        <w:rPr>
          <w:rFonts w:ascii="Calibri" w:hAnsi="Calibri" w:cs="Calibri"/>
          <w:i/>
          <w:iCs/>
        </w:rPr>
        <w:t xml:space="preserve"> (UE) nr. 1407/2013 – </w:t>
      </w:r>
      <w:proofErr w:type="spellStart"/>
      <w:r>
        <w:rPr>
          <w:rFonts w:ascii="Calibri" w:hAnsi="Calibri" w:cs="Calibri"/>
          <w:i/>
          <w:iCs/>
        </w:rPr>
        <w:t>Articolul</w:t>
      </w:r>
      <w:proofErr w:type="spellEnd"/>
      <w:r>
        <w:rPr>
          <w:rFonts w:ascii="Calibri" w:hAnsi="Calibri" w:cs="Calibri"/>
          <w:i/>
          <w:iCs/>
        </w:rPr>
        <w:t xml:space="preserve"> 3 – </w:t>
      </w:r>
      <w:proofErr w:type="spellStart"/>
      <w:r>
        <w:rPr>
          <w:rFonts w:ascii="Calibri" w:hAnsi="Calibri" w:cs="Calibri"/>
          <w:i/>
          <w:iCs/>
        </w:rPr>
        <w:t>Ajutor</w:t>
      </w:r>
      <w:proofErr w:type="spellEnd"/>
      <w:r>
        <w:rPr>
          <w:rFonts w:ascii="Calibri" w:hAnsi="Calibri" w:cs="Calibri"/>
          <w:i/>
          <w:iCs/>
        </w:rPr>
        <w:t xml:space="preserve"> de minimis – </w:t>
      </w:r>
      <w:proofErr w:type="spellStart"/>
      <w:r>
        <w:rPr>
          <w:rFonts w:ascii="Calibri" w:hAnsi="Calibri" w:cs="Calibri"/>
          <w:i/>
          <w:iCs/>
        </w:rPr>
        <w:t>Articolul</w:t>
      </w:r>
      <w:proofErr w:type="spellEnd"/>
      <w:r>
        <w:rPr>
          <w:rFonts w:ascii="Calibri" w:hAnsi="Calibri" w:cs="Calibri"/>
          <w:i/>
          <w:iCs/>
        </w:rPr>
        <w:t xml:space="preserve"> 6 – </w:t>
      </w:r>
      <w:proofErr w:type="spellStart"/>
      <w:r>
        <w:rPr>
          <w:rFonts w:ascii="Calibri" w:hAnsi="Calibri" w:cs="Calibri"/>
          <w:i/>
          <w:iCs/>
        </w:rPr>
        <w:t>Monitorizare</w:t>
      </w:r>
      <w:proofErr w:type="spellEnd"/>
      <w:r>
        <w:rPr>
          <w:rFonts w:ascii="Calibri" w:hAnsi="Calibri" w:cs="Calibri"/>
          <w:i/>
          <w:iCs/>
        </w:rPr>
        <w:t xml:space="preserve"> – Întreprinderi care </w:t>
      </w:r>
      <w:proofErr w:type="spellStart"/>
      <w:r>
        <w:rPr>
          <w:rFonts w:ascii="Calibri" w:hAnsi="Calibri" w:cs="Calibri"/>
          <w:i/>
          <w:iCs/>
        </w:rPr>
        <w:t>depășesc</w:t>
      </w:r>
      <w:proofErr w:type="spellEnd"/>
      <w:r>
        <w:rPr>
          <w:rFonts w:ascii="Calibri" w:hAnsi="Calibri" w:cs="Calibri"/>
          <w:i/>
          <w:iCs/>
        </w:rPr>
        <w:t xml:space="preserve"> </w:t>
      </w:r>
      <w:proofErr w:type="spellStart"/>
      <w:r>
        <w:rPr>
          <w:rFonts w:ascii="Calibri" w:hAnsi="Calibri" w:cs="Calibri"/>
          <w:i/>
          <w:iCs/>
        </w:rPr>
        <w:t>plafonul</w:t>
      </w:r>
      <w:proofErr w:type="spellEnd"/>
      <w:r>
        <w:rPr>
          <w:rFonts w:ascii="Calibri" w:hAnsi="Calibri" w:cs="Calibri"/>
          <w:i/>
          <w:iCs/>
        </w:rPr>
        <w:t xml:space="preserve"> de minimis din </w:t>
      </w:r>
      <w:proofErr w:type="spellStart"/>
      <w:r>
        <w:rPr>
          <w:rFonts w:ascii="Calibri" w:hAnsi="Calibri" w:cs="Calibri"/>
          <w:i/>
          <w:iCs/>
        </w:rPr>
        <w:t>cauza</w:t>
      </w:r>
      <w:proofErr w:type="spellEnd"/>
      <w:r>
        <w:rPr>
          <w:rFonts w:ascii="Calibri" w:hAnsi="Calibri" w:cs="Calibri"/>
          <w:i/>
          <w:iCs/>
        </w:rPr>
        <w:t xml:space="preserve"> </w:t>
      </w:r>
      <w:proofErr w:type="spellStart"/>
      <w:r>
        <w:rPr>
          <w:rFonts w:ascii="Calibri" w:hAnsi="Calibri" w:cs="Calibri"/>
          <w:i/>
          <w:iCs/>
        </w:rPr>
        <w:t>cumulului</w:t>
      </w:r>
      <w:proofErr w:type="spellEnd"/>
      <w:r>
        <w:rPr>
          <w:rFonts w:ascii="Calibri" w:hAnsi="Calibri" w:cs="Calibri"/>
          <w:i/>
          <w:iCs/>
        </w:rPr>
        <w:t xml:space="preserve"> cu </w:t>
      </w:r>
      <w:proofErr w:type="spellStart"/>
      <w:r>
        <w:rPr>
          <w:rFonts w:ascii="Calibri" w:hAnsi="Calibri" w:cs="Calibri"/>
          <w:i/>
          <w:iCs/>
        </w:rPr>
        <w:t>ajutoare</w:t>
      </w:r>
      <w:proofErr w:type="spellEnd"/>
      <w:r>
        <w:rPr>
          <w:rFonts w:ascii="Calibri" w:hAnsi="Calibri" w:cs="Calibri"/>
          <w:i/>
          <w:iCs/>
        </w:rPr>
        <w:t xml:space="preserve"> </w:t>
      </w:r>
      <w:proofErr w:type="spellStart"/>
      <w:r>
        <w:rPr>
          <w:rFonts w:ascii="Calibri" w:hAnsi="Calibri" w:cs="Calibri"/>
          <w:i/>
          <w:iCs/>
        </w:rPr>
        <w:t>obținute</w:t>
      </w:r>
      <w:proofErr w:type="spellEnd"/>
      <w:r>
        <w:rPr>
          <w:rFonts w:ascii="Calibri" w:hAnsi="Calibri" w:cs="Calibri"/>
          <w:i/>
          <w:iCs/>
        </w:rPr>
        <w:t xml:space="preserve"> anterior – </w:t>
      </w:r>
      <w:proofErr w:type="spellStart"/>
      <w:r>
        <w:rPr>
          <w:rFonts w:ascii="Calibri" w:hAnsi="Calibri" w:cs="Calibri"/>
          <w:i/>
          <w:iCs/>
        </w:rPr>
        <w:t>Posibilitatea</w:t>
      </w:r>
      <w:proofErr w:type="spellEnd"/>
      <w:r>
        <w:rPr>
          <w:rFonts w:ascii="Calibri" w:hAnsi="Calibri" w:cs="Calibri"/>
          <w:i/>
          <w:iCs/>
        </w:rPr>
        <w:t xml:space="preserve"> de a </w:t>
      </w:r>
      <w:proofErr w:type="spellStart"/>
      <w:r>
        <w:rPr>
          <w:rFonts w:ascii="Calibri" w:hAnsi="Calibri" w:cs="Calibri"/>
          <w:i/>
          <w:iCs/>
        </w:rPr>
        <w:t>alege</w:t>
      </w:r>
      <w:proofErr w:type="spellEnd"/>
      <w:r>
        <w:rPr>
          <w:rFonts w:ascii="Calibri" w:hAnsi="Calibri" w:cs="Calibri"/>
          <w:i/>
          <w:iCs/>
        </w:rPr>
        <w:t xml:space="preserve"> </w:t>
      </w:r>
      <w:proofErr w:type="spellStart"/>
      <w:r>
        <w:rPr>
          <w:rFonts w:ascii="Calibri" w:hAnsi="Calibri" w:cs="Calibri"/>
          <w:i/>
          <w:iCs/>
        </w:rPr>
        <w:t>între</w:t>
      </w:r>
      <w:proofErr w:type="spellEnd"/>
      <w:r>
        <w:rPr>
          <w:rFonts w:ascii="Calibri" w:hAnsi="Calibri" w:cs="Calibri"/>
          <w:i/>
          <w:iCs/>
        </w:rPr>
        <w:t xml:space="preserve"> </w:t>
      </w:r>
      <w:proofErr w:type="spellStart"/>
      <w:r>
        <w:rPr>
          <w:rFonts w:ascii="Calibri" w:hAnsi="Calibri" w:cs="Calibri"/>
          <w:i/>
          <w:iCs/>
        </w:rPr>
        <w:t>reducerea</w:t>
      </w:r>
      <w:proofErr w:type="spellEnd"/>
      <w:r>
        <w:rPr>
          <w:rFonts w:ascii="Calibri" w:hAnsi="Calibri" w:cs="Calibri"/>
          <w:i/>
          <w:iCs/>
        </w:rPr>
        <w:t xml:space="preserve"> </w:t>
      </w:r>
      <w:proofErr w:type="spellStart"/>
      <w:r>
        <w:rPr>
          <w:rFonts w:ascii="Calibri" w:hAnsi="Calibri" w:cs="Calibri"/>
          <w:i/>
          <w:iCs/>
        </w:rPr>
        <w:t>unui</w:t>
      </w:r>
      <w:proofErr w:type="spellEnd"/>
      <w:r>
        <w:rPr>
          <w:rFonts w:ascii="Calibri" w:hAnsi="Calibri" w:cs="Calibri"/>
          <w:i/>
          <w:iCs/>
        </w:rPr>
        <w:t xml:space="preserve"> </w:t>
      </w:r>
      <w:proofErr w:type="spellStart"/>
      <w:r>
        <w:rPr>
          <w:rFonts w:ascii="Calibri" w:hAnsi="Calibri" w:cs="Calibri"/>
          <w:i/>
          <w:iCs/>
        </w:rPr>
        <w:t>ajutor</w:t>
      </w:r>
      <w:proofErr w:type="spellEnd"/>
      <w:r>
        <w:rPr>
          <w:rFonts w:ascii="Calibri" w:hAnsi="Calibri" w:cs="Calibri"/>
          <w:i/>
          <w:iCs/>
        </w:rPr>
        <w:t xml:space="preserve"> anterior </w:t>
      </w:r>
      <w:proofErr w:type="spellStart"/>
      <w:r>
        <w:rPr>
          <w:rFonts w:ascii="Calibri" w:hAnsi="Calibri" w:cs="Calibri"/>
          <w:i/>
          <w:iCs/>
        </w:rPr>
        <w:t>sau</w:t>
      </w:r>
      <w:proofErr w:type="spellEnd"/>
      <w:r>
        <w:rPr>
          <w:rFonts w:ascii="Calibri" w:hAnsi="Calibri" w:cs="Calibri"/>
          <w:i/>
          <w:iCs/>
        </w:rPr>
        <w:t xml:space="preserve"> </w:t>
      </w:r>
      <w:proofErr w:type="spellStart"/>
      <w:r>
        <w:rPr>
          <w:rFonts w:ascii="Calibri" w:hAnsi="Calibri" w:cs="Calibri"/>
          <w:i/>
          <w:iCs/>
        </w:rPr>
        <w:t>renunțarea</w:t>
      </w:r>
      <w:proofErr w:type="spellEnd"/>
      <w:r>
        <w:rPr>
          <w:rFonts w:ascii="Calibri" w:hAnsi="Calibri" w:cs="Calibri"/>
          <w:i/>
          <w:iCs/>
        </w:rPr>
        <w:t xml:space="preserve"> la </w:t>
      </w:r>
      <w:proofErr w:type="spellStart"/>
      <w:r>
        <w:rPr>
          <w:rFonts w:ascii="Calibri" w:hAnsi="Calibri" w:cs="Calibri"/>
          <w:i/>
          <w:iCs/>
        </w:rPr>
        <w:t>acesta</w:t>
      </w:r>
      <w:proofErr w:type="spellEnd"/>
      <w:r>
        <w:rPr>
          <w:rFonts w:ascii="Calibri" w:hAnsi="Calibri" w:cs="Calibri"/>
          <w:i/>
          <w:iCs/>
        </w:rPr>
        <w:t xml:space="preserve"> </w:t>
      </w:r>
      <w:proofErr w:type="spellStart"/>
      <w:r>
        <w:rPr>
          <w:rFonts w:ascii="Calibri" w:hAnsi="Calibri" w:cs="Calibri"/>
          <w:i/>
          <w:iCs/>
        </w:rPr>
        <w:t>pentru</w:t>
      </w:r>
      <w:proofErr w:type="spellEnd"/>
      <w:r>
        <w:rPr>
          <w:rFonts w:ascii="Calibri" w:hAnsi="Calibri" w:cs="Calibri"/>
          <w:i/>
          <w:iCs/>
        </w:rPr>
        <w:t xml:space="preserve"> a </w:t>
      </w:r>
      <w:proofErr w:type="spellStart"/>
      <w:r>
        <w:rPr>
          <w:rFonts w:ascii="Calibri" w:hAnsi="Calibri" w:cs="Calibri"/>
          <w:i/>
          <w:iCs/>
        </w:rPr>
        <w:t>respecta</w:t>
      </w:r>
      <w:proofErr w:type="spellEnd"/>
      <w:r>
        <w:rPr>
          <w:rFonts w:ascii="Calibri" w:hAnsi="Calibri" w:cs="Calibri"/>
          <w:i/>
          <w:iCs/>
        </w:rPr>
        <w:t xml:space="preserve"> </w:t>
      </w:r>
      <w:proofErr w:type="spellStart"/>
      <w:r>
        <w:rPr>
          <w:rFonts w:ascii="Calibri" w:hAnsi="Calibri" w:cs="Calibri"/>
          <w:i/>
          <w:iCs/>
        </w:rPr>
        <w:t>plafonul</w:t>
      </w:r>
      <w:proofErr w:type="spellEnd"/>
      <w:r>
        <w:rPr>
          <w:rFonts w:ascii="Calibri" w:hAnsi="Calibri" w:cs="Calibri"/>
          <w:i/>
          <w:iCs/>
        </w:rPr>
        <w:t xml:space="preserve"> de minimis”, </w:t>
      </w:r>
      <w:proofErr w:type="spellStart"/>
      <w:r>
        <w:rPr>
          <w:rFonts w:ascii="Calibri" w:hAnsi="Calibri" w:cs="Calibri"/>
          <w:i/>
          <w:iCs/>
        </w:rPr>
        <w:t>accesibilă</w:t>
      </w:r>
      <w:proofErr w:type="spellEnd"/>
      <w:r>
        <w:rPr>
          <w:rFonts w:ascii="Calibri" w:hAnsi="Calibri" w:cs="Calibri"/>
          <w:i/>
          <w:iCs/>
        </w:rPr>
        <w:t xml:space="preserve"> la </w:t>
      </w:r>
      <w:proofErr w:type="spellStart"/>
      <w:r>
        <w:rPr>
          <w:rFonts w:ascii="Calibri" w:hAnsi="Calibri" w:cs="Calibri"/>
          <w:i/>
          <w:iCs/>
        </w:rPr>
        <w:t>adresa</w:t>
      </w:r>
      <w:proofErr w:type="spellEnd"/>
      <w:r>
        <w:rPr>
          <w:rFonts w:ascii="Calibri" w:hAnsi="Calibri" w:cs="Calibri"/>
          <w:i/>
          <w:iCs/>
        </w:rPr>
        <w:t xml:space="preserve"> web: </w:t>
      </w:r>
      <w:hyperlink r:id="rId1" w:history="1">
        <w:r>
          <w:rPr>
            <w:rStyle w:val="Hyperlink"/>
            <w:rFonts w:ascii="Calibri" w:hAnsi="Calibri" w:cs="Calibri"/>
            <w:i/>
            <w:iCs/>
          </w:rPr>
          <w:t>https://curia.europa.eu/juris/document/document.jsf?text=&amp;docid=233007&amp;pageIndex=0&amp;doclang=RO&amp;mode=lst&amp;dir=&amp;occ=first&amp;part=1&amp;cid=2603115</w:t>
        </w:r>
      </w:hyperlink>
      <w:bookmarkEnd w:id="1"/>
    </w:p>
  </w:footnote>
  <w:footnote w:id="2">
    <w:p w14:paraId="19F903B6" w14:textId="77777777" w:rsidR="00C01C0E" w:rsidRDefault="00C01C0E" w:rsidP="00C01C0E">
      <w:pPr>
        <w:pStyle w:val="Default"/>
        <w:rPr>
          <w:lang w:val="ro-RO"/>
        </w:rPr>
      </w:pPr>
      <w:r>
        <w:rPr>
          <w:rStyle w:val="FootnoteReference"/>
          <w:lang w:val="ro-RO"/>
        </w:rPr>
        <w:footnoteRef/>
      </w:r>
      <w:r>
        <w:rPr>
          <w:lang w:val="ro-RO"/>
        </w:rPr>
        <w:t xml:space="preserve"> </w:t>
      </w:r>
      <w:r>
        <w:rPr>
          <w:rFonts w:ascii="Calibri" w:hAnsi="Calibri" w:cs="Calibri"/>
          <w:i/>
          <w:iCs/>
          <w:lang w:val="ro-RO"/>
        </w:rPr>
        <w:t>Regulamentul (UE) 2023/2832 al Comisiei din 13 decembrie 2023 privind aplicarea articolelor 107 și 108 din Tratatul privind funcționarea Uniunii Europene în cazul ajutoarelor de minimis acordate întreprinderilor care prestează servicii de interes economic general (JO L, 2023/2832, 15.12.2023, ELI: http://data.europa.eu/eli/reg/2023/2832/oj).</w:t>
      </w:r>
    </w:p>
  </w:footnote>
  <w:footnote w:id="3">
    <w:p w14:paraId="6803B1FB" w14:textId="77777777" w:rsidR="00C01C0E" w:rsidRDefault="00C01C0E" w:rsidP="00C01C0E">
      <w:pPr>
        <w:pStyle w:val="FootnoteText"/>
        <w:rPr>
          <w:ins w:id="2" w:author="Costel Jitaru" w:date="2023-12-08T11:32:00Z"/>
          <w:rFonts w:asciiTheme="minorHAnsi" w:hAnsiTheme="minorHAnsi" w:cstheme="minorHAnsi"/>
          <w:i/>
          <w:iCs/>
          <w:sz w:val="18"/>
          <w:szCs w:val="18"/>
        </w:rPr>
      </w:pPr>
      <w:r>
        <w:rPr>
          <w:rStyle w:val="FootnoteReference"/>
          <w:rFonts w:cstheme="minorHAnsi"/>
          <w:i/>
          <w:iCs/>
        </w:rPr>
        <w:footnoteRef/>
      </w:r>
      <w:r>
        <w:rPr>
          <w:rFonts w:cstheme="minorHAnsi"/>
          <w:i/>
          <w:iCs/>
          <w:sz w:val="18"/>
          <w:szCs w:val="18"/>
          <w:lang w:val="de-DE"/>
        </w:rPr>
        <w:t xml:space="preserve"> </w:t>
      </w:r>
      <w:r>
        <w:rPr>
          <w:rFonts w:cstheme="minorHAnsi"/>
          <w:i/>
          <w:iCs/>
          <w:sz w:val="18"/>
          <w:szCs w:val="18"/>
          <w:lang w:val="de-DE"/>
        </w:rPr>
        <w:t xml:space="preserve">regăsită la adresa: </w:t>
      </w:r>
      <w:hyperlink r:id="rId2" w:history="1">
        <w:r>
          <w:rPr>
            <w:rStyle w:val="Hyperlink"/>
            <w:rFonts w:cstheme="minorHAnsi"/>
            <w:i/>
            <w:iCs/>
            <w:sz w:val="18"/>
            <w:szCs w:val="18"/>
            <w:lang w:val="de-DE"/>
          </w:rPr>
          <w:t>http://www.renascc.eu/wp-content/uploads/2020/12/ilovepdf_merged-2.pdf</w:t>
        </w:r>
      </w:hyperlink>
      <w:ins w:id="3" w:author="Costel Jitaru" w:date="2023-12-08T11:32:00Z">
        <w:r>
          <w:rPr>
            <w:rFonts w:cstheme="minorHAnsi"/>
            <w:i/>
            <w:iCs/>
            <w:sz w:val="18"/>
            <w:szCs w:val="18"/>
            <w:lang w:val="de-DE"/>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EDD6D42"/>
    <w:multiLevelType w:val="multilevel"/>
    <w:tmpl w:val="B77C9802"/>
    <w:lvl w:ilvl="0">
      <w:start w:val="1"/>
      <w:numFmt w:val="lowerLetter"/>
      <w:lvlText w:val="%1)"/>
      <w:lvlJc w:val="left"/>
      <w:pPr>
        <w:ind w:left="720" w:hanging="360"/>
      </w:pPr>
    </w:lvl>
    <w:lvl w:ilvl="1">
      <w:start w:val="1"/>
      <w:numFmt w:val="low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0D1A1B"/>
    <w:multiLevelType w:val="multilevel"/>
    <w:tmpl w:val="773463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BDA7ECB"/>
    <w:multiLevelType w:val="hybridMultilevel"/>
    <w:tmpl w:val="2034E04E"/>
    <w:lvl w:ilvl="0" w:tplc="8D7661B4">
      <w:start w:val="13"/>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013C72"/>
    <w:multiLevelType w:val="hybridMultilevel"/>
    <w:tmpl w:val="BAD40CE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42D4D5D"/>
    <w:multiLevelType w:val="hybridMultilevel"/>
    <w:tmpl w:val="49C8DE68"/>
    <w:lvl w:ilvl="0" w:tplc="08090001">
      <w:start w:val="1"/>
      <w:numFmt w:val="bullet"/>
      <w:lvlText w:val=""/>
      <w:lvlJc w:val="left"/>
      <w:pPr>
        <w:ind w:left="1179" w:hanging="360"/>
      </w:pPr>
      <w:rPr>
        <w:rFonts w:ascii="Symbol" w:hAnsi="Symbol" w:hint="default"/>
      </w:rPr>
    </w:lvl>
    <w:lvl w:ilvl="1" w:tplc="08090003">
      <w:start w:val="1"/>
      <w:numFmt w:val="bullet"/>
      <w:lvlText w:val="o"/>
      <w:lvlJc w:val="left"/>
      <w:pPr>
        <w:ind w:left="1899" w:hanging="360"/>
      </w:pPr>
      <w:rPr>
        <w:rFonts w:ascii="Courier New" w:hAnsi="Courier New" w:cs="Courier New" w:hint="default"/>
      </w:rPr>
    </w:lvl>
    <w:lvl w:ilvl="2" w:tplc="08090005">
      <w:start w:val="1"/>
      <w:numFmt w:val="bullet"/>
      <w:lvlText w:val=""/>
      <w:lvlJc w:val="left"/>
      <w:pPr>
        <w:ind w:left="2619" w:hanging="360"/>
      </w:pPr>
      <w:rPr>
        <w:rFonts w:ascii="Wingdings" w:hAnsi="Wingdings" w:hint="default"/>
      </w:rPr>
    </w:lvl>
    <w:lvl w:ilvl="3" w:tplc="08090001">
      <w:start w:val="1"/>
      <w:numFmt w:val="bullet"/>
      <w:lvlText w:val=""/>
      <w:lvlJc w:val="left"/>
      <w:pPr>
        <w:ind w:left="3339" w:hanging="360"/>
      </w:pPr>
      <w:rPr>
        <w:rFonts w:ascii="Symbol" w:hAnsi="Symbol" w:hint="default"/>
      </w:rPr>
    </w:lvl>
    <w:lvl w:ilvl="4" w:tplc="08090003">
      <w:start w:val="1"/>
      <w:numFmt w:val="bullet"/>
      <w:lvlText w:val="o"/>
      <w:lvlJc w:val="left"/>
      <w:pPr>
        <w:ind w:left="4059" w:hanging="360"/>
      </w:pPr>
      <w:rPr>
        <w:rFonts w:ascii="Courier New" w:hAnsi="Courier New" w:cs="Courier New" w:hint="default"/>
      </w:rPr>
    </w:lvl>
    <w:lvl w:ilvl="5" w:tplc="08090005">
      <w:start w:val="1"/>
      <w:numFmt w:val="bullet"/>
      <w:lvlText w:val=""/>
      <w:lvlJc w:val="left"/>
      <w:pPr>
        <w:ind w:left="4779" w:hanging="360"/>
      </w:pPr>
      <w:rPr>
        <w:rFonts w:ascii="Wingdings" w:hAnsi="Wingdings" w:hint="default"/>
      </w:rPr>
    </w:lvl>
    <w:lvl w:ilvl="6" w:tplc="08090001">
      <w:start w:val="1"/>
      <w:numFmt w:val="bullet"/>
      <w:lvlText w:val=""/>
      <w:lvlJc w:val="left"/>
      <w:pPr>
        <w:ind w:left="5499" w:hanging="360"/>
      </w:pPr>
      <w:rPr>
        <w:rFonts w:ascii="Symbol" w:hAnsi="Symbol" w:hint="default"/>
      </w:rPr>
    </w:lvl>
    <w:lvl w:ilvl="7" w:tplc="08090003">
      <w:start w:val="1"/>
      <w:numFmt w:val="bullet"/>
      <w:lvlText w:val="o"/>
      <w:lvlJc w:val="left"/>
      <w:pPr>
        <w:ind w:left="6219" w:hanging="360"/>
      </w:pPr>
      <w:rPr>
        <w:rFonts w:ascii="Courier New" w:hAnsi="Courier New" w:cs="Courier New" w:hint="default"/>
      </w:rPr>
    </w:lvl>
    <w:lvl w:ilvl="8" w:tplc="08090005">
      <w:start w:val="1"/>
      <w:numFmt w:val="bullet"/>
      <w:lvlText w:val=""/>
      <w:lvlJc w:val="left"/>
      <w:pPr>
        <w:ind w:left="6939" w:hanging="360"/>
      </w:pPr>
      <w:rPr>
        <w:rFonts w:ascii="Wingdings" w:hAnsi="Wingdings" w:hint="default"/>
      </w:rPr>
    </w:lvl>
  </w:abstractNum>
  <w:num w:numId="1" w16cid:durableId="515654627">
    <w:abstractNumId w:val="8"/>
  </w:num>
  <w:num w:numId="2" w16cid:durableId="1679962073">
    <w:abstractNumId w:val="1"/>
  </w:num>
  <w:num w:numId="3" w16cid:durableId="1758792514">
    <w:abstractNumId w:val="3"/>
  </w:num>
  <w:num w:numId="4" w16cid:durableId="513882441">
    <w:abstractNumId w:val="9"/>
  </w:num>
  <w:num w:numId="5" w16cid:durableId="1474324949">
    <w:abstractNumId w:val="10"/>
  </w:num>
  <w:num w:numId="6" w16cid:durableId="1751074116">
    <w:abstractNumId w:val="2"/>
  </w:num>
  <w:num w:numId="7" w16cid:durableId="1948660765">
    <w:abstractNumId w:val="0"/>
  </w:num>
  <w:num w:numId="8" w16cid:durableId="1014577765">
    <w:abstractNumId w:val="4"/>
  </w:num>
  <w:num w:numId="9" w16cid:durableId="248583950">
    <w:abstractNumId w:val="12"/>
  </w:num>
  <w:num w:numId="10" w16cid:durableId="11774291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919913">
    <w:abstractNumId w:val="7"/>
  </w:num>
  <w:num w:numId="12" w16cid:durableId="7715161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69438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C70A0"/>
    <w:rsid w:val="00172718"/>
    <w:rsid w:val="001E6D2D"/>
    <w:rsid w:val="002521A3"/>
    <w:rsid w:val="00291594"/>
    <w:rsid w:val="002A363C"/>
    <w:rsid w:val="002F2C34"/>
    <w:rsid w:val="0047460F"/>
    <w:rsid w:val="00524420"/>
    <w:rsid w:val="00557E3F"/>
    <w:rsid w:val="00595242"/>
    <w:rsid w:val="00624779"/>
    <w:rsid w:val="00641B59"/>
    <w:rsid w:val="00682F9C"/>
    <w:rsid w:val="007E5034"/>
    <w:rsid w:val="007F0E1D"/>
    <w:rsid w:val="00862E5E"/>
    <w:rsid w:val="009349B9"/>
    <w:rsid w:val="00934A89"/>
    <w:rsid w:val="00B40DC0"/>
    <w:rsid w:val="00C01C0E"/>
    <w:rsid w:val="00D23A94"/>
    <w:rsid w:val="00D81D9B"/>
    <w:rsid w:val="00DE7B6C"/>
    <w:rsid w:val="00ED1B1B"/>
    <w:rsid w:val="00EE0863"/>
    <w:rsid w:val="00F11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C01C0E"/>
    <w:rPr>
      <w:rFonts w:ascii="Times New Roman" w:eastAsia="Times New Roman" w:hAnsi="Times New Roman" w:cs="Times New Roman"/>
    </w:r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C01C0E"/>
    <w:pPr>
      <w:spacing w:line="256" w:lineRule="auto"/>
      <w:ind w:left="720"/>
      <w:contextualSpacing/>
    </w:pPr>
    <w:rPr>
      <w:rFonts w:ascii="Times New Roman" w:eastAsia="Times New Roman" w:hAnsi="Times New Roman" w:cs="Times New Roman"/>
    </w:rPr>
  </w:style>
  <w:style w:type="character" w:styleId="Hyperlink">
    <w:name w:val="Hyperlink"/>
    <w:basedOn w:val="DefaultParagraphFont"/>
    <w:uiPriority w:val="99"/>
    <w:unhideWhenUsed/>
    <w:rsid w:val="00C01C0E"/>
    <w:rPr>
      <w:rFonts w:ascii="Times New Roman" w:hAnsi="Times New Roman" w:cs="Times New Roman" w:hint="default"/>
      <w:color w:val="0563C1" w:themeColor="hyperlink"/>
      <w:u w:val="singl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semiHidden/>
    <w:locked/>
    <w:rsid w:val="00C01C0E"/>
    <w:rPr>
      <w:rFonts w:ascii="Times New Roman" w:eastAsia="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semiHidden/>
    <w:unhideWhenUsed/>
    <w:qFormat/>
    <w:rsid w:val="00C01C0E"/>
    <w:pPr>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uiPriority w:val="99"/>
    <w:semiHidden/>
    <w:rsid w:val="00C01C0E"/>
    <w:rPr>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semiHidden/>
    <w:unhideWhenUsed/>
    <w:qFormat/>
    <w:rsid w:val="00C01C0E"/>
    <w:rPr>
      <w:vertAlign w:val="superscript"/>
    </w:rPr>
  </w:style>
  <w:style w:type="paragraph" w:customStyle="1" w:styleId="Default">
    <w:name w:val="Default"/>
    <w:rsid w:val="00C01C0E"/>
    <w:pPr>
      <w:autoSpaceDE w:val="0"/>
      <w:autoSpaceDN w:val="0"/>
      <w:adjustRightInd w:val="0"/>
      <w:spacing w:after="0" w:line="240" w:lineRule="auto"/>
    </w:pPr>
    <w:rPr>
      <w:rFonts w:ascii="Verdana" w:eastAsiaTheme="minorEastAsia" w:hAnsi="Verdana" w:cs="Times New Roman"/>
      <w:kern w:val="0"/>
      <w:sz w:val="20"/>
      <w:szCs w:val="20"/>
      <w14:ligatures w14:val="none"/>
    </w:rPr>
  </w:style>
  <w:style w:type="character" w:styleId="UnresolvedMention">
    <w:name w:val="Unresolved Mention"/>
    <w:basedOn w:val="DefaultParagraphFont"/>
    <w:uiPriority w:val="99"/>
    <w:semiHidden/>
    <w:unhideWhenUsed/>
    <w:rsid w:val="00624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468">
      <w:bodyDiv w:val="1"/>
      <w:marLeft w:val="0"/>
      <w:marRight w:val="0"/>
      <w:marTop w:val="0"/>
      <w:marBottom w:val="0"/>
      <w:divBdr>
        <w:top w:val="none" w:sz="0" w:space="0" w:color="auto"/>
        <w:left w:val="none" w:sz="0" w:space="0" w:color="auto"/>
        <w:bottom w:val="none" w:sz="0" w:space="0" w:color="auto"/>
        <w:right w:val="none" w:sz="0" w:space="0" w:color="auto"/>
      </w:divBdr>
    </w:div>
    <w:div w:id="98255847">
      <w:bodyDiv w:val="1"/>
      <w:marLeft w:val="0"/>
      <w:marRight w:val="0"/>
      <w:marTop w:val="0"/>
      <w:marBottom w:val="0"/>
      <w:divBdr>
        <w:top w:val="none" w:sz="0" w:space="0" w:color="auto"/>
        <w:left w:val="none" w:sz="0" w:space="0" w:color="auto"/>
        <w:bottom w:val="none" w:sz="0" w:space="0" w:color="auto"/>
        <w:right w:val="none" w:sz="0" w:space="0" w:color="auto"/>
      </w:divBdr>
    </w:div>
    <w:div w:id="124854963">
      <w:bodyDiv w:val="1"/>
      <w:marLeft w:val="0"/>
      <w:marRight w:val="0"/>
      <w:marTop w:val="0"/>
      <w:marBottom w:val="0"/>
      <w:divBdr>
        <w:top w:val="none" w:sz="0" w:space="0" w:color="auto"/>
        <w:left w:val="none" w:sz="0" w:space="0" w:color="auto"/>
        <w:bottom w:val="none" w:sz="0" w:space="0" w:color="auto"/>
        <w:right w:val="none" w:sz="0" w:space="0" w:color="auto"/>
      </w:divBdr>
    </w:div>
    <w:div w:id="159538813">
      <w:bodyDiv w:val="1"/>
      <w:marLeft w:val="0"/>
      <w:marRight w:val="0"/>
      <w:marTop w:val="0"/>
      <w:marBottom w:val="0"/>
      <w:divBdr>
        <w:top w:val="none" w:sz="0" w:space="0" w:color="auto"/>
        <w:left w:val="none" w:sz="0" w:space="0" w:color="auto"/>
        <w:bottom w:val="none" w:sz="0" w:space="0" w:color="auto"/>
        <w:right w:val="none" w:sz="0" w:space="0" w:color="auto"/>
      </w:divBdr>
    </w:div>
    <w:div w:id="307053688">
      <w:bodyDiv w:val="1"/>
      <w:marLeft w:val="0"/>
      <w:marRight w:val="0"/>
      <w:marTop w:val="0"/>
      <w:marBottom w:val="0"/>
      <w:divBdr>
        <w:top w:val="none" w:sz="0" w:space="0" w:color="auto"/>
        <w:left w:val="none" w:sz="0" w:space="0" w:color="auto"/>
        <w:bottom w:val="none" w:sz="0" w:space="0" w:color="auto"/>
        <w:right w:val="none" w:sz="0" w:space="0" w:color="auto"/>
      </w:divBdr>
    </w:div>
    <w:div w:id="443887920">
      <w:bodyDiv w:val="1"/>
      <w:marLeft w:val="0"/>
      <w:marRight w:val="0"/>
      <w:marTop w:val="0"/>
      <w:marBottom w:val="0"/>
      <w:divBdr>
        <w:top w:val="none" w:sz="0" w:space="0" w:color="auto"/>
        <w:left w:val="none" w:sz="0" w:space="0" w:color="auto"/>
        <w:bottom w:val="none" w:sz="0" w:space="0" w:color="auto"/>
        <w:right w:val="none" w:sz="0" w:space="0" w:color="auto"/>
      </w:divBdr>
    </w:div>
    <w:div w:id="640694615">
      <w:bodyDiv w:val="1"/>
      <w:marLeft w:val="0"/>
      <w:marRight w:val="0"/>
      <w:marTop w:val="0"/>
      <w:marBottom w:val="0"/>
      <w:divBdr>
        <w:top w:val="none" w:sz="0" w:space="0" w:color="auto"/>
        <w:left w:val="none" w:sz="0" w:space="0" w:color="auto"/>
        <w:bottom w:val="none" w:sz="0" w:space="0" w:color="auto"/>
        <w:right w:val="none" w:sz="0" w:space="0" w:color="auto"/>
      </w:divBdr>
    </w:div>
    <w:div w:id="699745510">
      <w:bodyDiv w:val="1"/>
      <w:marLeft w:val="0"/>
      <w:marRight w:val="0"/>
      <w:marTop w:val="0"/>
      <w:marBottom w:val="0"/>
      <w:divBdr>
        <w:top w:val="none" w:sz="0" w:space="0" w:color="auto"/>
        <w:left w:val="none" w:sz="0" w:space="0" w:color="auto"/>
        <w:bottom w:val="none" w:sz="0" w:space="0" w:color="auto"/>
        <w:right w:val="none" w:sz="0" w:space="0" w:color="auto"/>
      </w:divBdr>
    </w:div>
    <w:div w:id="908001499">
      <w:bodyDiv w:val="1"/>
      <w:marLeft w:val="0"/>
      <w:marRight w:val="0"/>
      <w:marTop w:val="0"/>
      <w:marBottom w:val="0"/>
      <w:divBdr>
        <w:top w:val="none" w:sz="0" w:space="0" w:color="auto"/>
        <w:left w:val="none" w:sz="0" w:space="0" w:color="auto"/>
        <w:bottom w:val="none" w:sz="0" w:space="0" w:color="auto"/>
        <w:right w:val="none" w:sz="0" w:space="0" w:color="auto"/>
      </w:divBdr>
    </w:div>
    <w:div w:id="952594544">
      <w:bodyDiv w:val="1"/>
      <w:marLeft w:val="0"/>
      <w:marRight w:val="0"/>
      <w:marTop w:val="0"/>
      <w:marBottom w:val="0"/>
      <w:divBdr>
        <w:top w:val="none" w:sz="0" w:space="0" w:color="auto"/>
        <w:left w:val="none" w:sz="0" w:space="0" w:color="auto"/>
        <w:bottom w:val="none" w:sz="0" w:space="0" w:color="auto"/>
        <w:right w:val="none" w:sz="0" w:space="0" w:color="auto"/>
      </w:divBdr>
    </w:div>
    <w:div w:id="1051535747">
      <w:bodyDiv w:val="1"/>
      <w:marLeft w:val="0"/>
      <w:marRight w:val="0"/>
      <w:marTop w:val="0"/>
      <w:marBottom w:val="0"/>
      <w:divBdr>
        <w:top w:val="none" w:sz="0" w:space="0" w:color="auto"/>
        <w:left w:val="none" w:sz="0" w:space="0" w:color="auto"/>
        <w:bottom w:val="none" w:sz="0" w:space="0" w:color="auto"/>
        <w:right w:val="none" w:sz="0" w:space="0" w:color="auto"/>
      </w:divBdr>
    </w:div>
    <w:div w:id="1096055032">
      <w:bodyDiv w:val="1"/>
      <w:marLeft w:val="0"/>
      <w:marRight w:val="0"/>
      <w:marTop w:val="0"/>
      <w:marBottom w:val="0"/>
      <w:divBdr>
        <w:top w:val="none" w:sz="0" w:space="0" w:color="auto"/>
        <w:left w:val="none" w:sz="0" w:space="0" w:color="auto"/>
        <w:bottom w:val="none" w:sz="0" w:space="0" w:color="auto"/>
        <w:right w:val="none" w:sz="0" w:space="0" w:color="auto"/>
      </w:divBdr>
    </w:div>
    <w:div w:id="1282222842">
      <w:bodyDiv w:val="1"/>
      <w:marLeft w:val="0"/>
      <w:marRight w:val="0"/>
      <w:marTop w:val="0"/>
      <w:marBottom w:val="0"/>
      <w:divBdr>
        <w:top w:val="none" w:sz="0" w:space="0" w:color="auto"/>
        <w:left w:val="none" w:sz="0" w:space="0" w:color="auto"/>
        <w:bottom w:val="none" w:sz="0" w:space="0" w:color="auto"/>
        <w:right w:val="none" w:sz="0" w:space="0" w:color="auto"/>
      </w:divBdr>
    </w:div>
    <w:div w:id="1610432565">
      <w:bodyDiv w:val="1"/>
      <w:marLeft w:val="0"/>
      <w:marRight w:val="0"/>
      <w:marTop w:val="0"/>
      <w:marBottom w:val="0"/>
      <w:divBdr>
        <w:top w:val="none" w:sz="0" w:space="0" w:color="auto"/>
        <w:left w:val="none" w:sz="0" w:space="0" w:color="auto"/>
        <w:bottom w:val="none" w:sz="0" w:space="0" w:color="auto"/>
        <w:right w:val="none" w:sz="0" w:space="0" w:color="auto"/>
      </w:divBdr>
    </w:div>
    <w:div w:id="1814642470">
      <w:bodyDiv w:val="1"/>
      <w:marLeft w:val="0"/>
      <w:marRight w:val="0"/>
      <w:marTop w:val="0"/>
      <w:marBottom w:val="0"/>
      <w:divBdr>
        <w:top w:val="none" w:sz="0" w:space="0" w:color="auto"/>
        <w:left w:val="none" w:sz="0" w:space="0" w:color="auto"/>
        <w:bottom w:val="none" w:sz="0" w:space="0" w:color="auto"/>
        <w:right w:val="none" w:sz="0" w:space="0" w:color="auto"/>
      </w:divBdr>
    </w:div>
    <w:div w:id="197132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 TargetMode="External"/><Relationship Id="rId3" Type="http://schemas.openxmlformats.org/officeDocument/2006/relationships/settings" Target="settings.xml"/><Relationship Id="rId7" Type="http://schemas.openxmlformats.org/officeDocument/2006/relationships/hyperlink" Target="http://www.ajutordestat.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renascc.eu/wp-content/uploads/2020/12/ilovepdf_merged-2.pdf"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4703</Words>
  <Characters>26808</Characters>
  <Application>Microsoft Office Word</Application>
  <DocSecurity>0</DocSecurity>
  <Lines>223</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8</cp:revision>
  <dcterms:created xsi:type="dcterms:W3CDTF">2024-02-27T15:55:00Z</dcterms:created>
  <dcterms:modified xsi:type="dcterms:W3CDTF">2024-03-01T07:08:00Z</dcterms:modified>
</cp:coreProperties>
</file>